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A60EE" w14:textId="77777777" w:rsidR="003410D6" w:rsidRPr="00534D73" w:rsidRDefault="003410D6" w:rsidP="003410D6">
      <w:pPr>
        <w:pStyle w:val="Vahedeta"/>
        <w:jc w:val="right"/>
        <w:rPr>
          <w:rFonts w:ascii="Times New Roman" w:hAnsi="Times New Roman" w:cs="Times New Roman"/>
          <w:sz w:val="24"/>
          <w:szCs w:val="24"/>
          <w:lang w:eastAsia="et-EE"/>
        </w:rPr>
      </w:pPr>
      <w:r w:rsidRPr="00534D73">
        <w:rPr>
          <w:rFonts w:ascii="Times New Roman" w:hAnsi="Times New Roman" w:cs="Times New Roman"/>
          <w:sz w:val="24"/>
          <w:szCs w:val="24"/>
          <w:lang w:eastAsia="et-EE"/>
        </w:rPr>
        <w:t>EELNÕU</w:t>
      </w:r>
    </w:p>
    <w:p w14:paraId="69D58AF6" w14:textId="1E592CC5" w:rsidR="003410D6" w:rsidRPr="00534D73" w:rsidRDefault="00B87DA4" w:rsidP="003410D6">
      <w:pPr>
        <w:pStyle w:val="Vahedeta"/>
        <w:jc w:val="right"/>
        <w:rPr>
          <w:rFonts w:ascii="Times New Roman" w:hAnsi="Times New Roman" w:cs="Times New Roman"/>
          <w:sz w:val="24"/>
          <w:szCs w:val="24"/>
          <w:lang w:eastAsia="et-EE"/>
        </w:rPr>
      </w:pPr>
      <w:r w:rsidRPr="00B87DA4">
        <w:rPr>
          <w:rFonts w:ascii="Times New Roman" w:hAnsi="Times New Roman" w:cs="Times New Roman"/>
          <w:sz w:val="24"/>
          <w:szCs w:val="24"/>
          <w:lang w:eastAsia="et-EE"/>
        </w:rPr>
        <w:t>2</w:t>
      </w:r>
      <w:r w:rsidR="001A7891">
        <w:rPr>
          <w:rFonts w:ascii="Times New Roman" w:hAnsi="Times New Roman" w:cs="Times New Roman"/>
          <w:sz w:val="24"/>
          <w:szCs w:val="24"/>
          <w:lang w:eastAsia="et-EE"/>
        </w:rPr>
        <w:t>9</w:t>
      </w:r>
      <w:r w:rsidR="000B4DD1" w:rsidRPr="00B87DA4">
        <w:rPr>
          <w:rFonts w:ascii="Times New Roman" w:hAnsi="Times New Roman" w:cs="Times New Roman"/>
          <w:sz w:val="24"/>
          <w:szCs w:val="24"/>
          <w:lang w:eastAsia="et-EE"/>
        </w:rPr>
        <w:t>.10</w:t>
      </w:r>
      <w:r w:rsidR="003410D6" w:rsidRPr="00B87DA4">
        <w:rPr>
          <w:rFonts w:ascii="Times New Roman" w:hAnsi="Times New Roman" w:cs="Times New Roman"/>
          <w:sz w:val="24"/>
          <w:szCs w:val="24"/>
          <w:lang w:eastAsia="et-EE"/>
        </w:rPr>
        <w:t>.202</w:t>
      </w:r>
      <w:r w:rsidR="008A4DBC" w:rsidRPr="00B87DA4">
        <w:rPr>
          <w:rFonts w:ascii="Times New Roman" w:hAnsi="Times New Roman" w:cs="Times New Roman"/>
          <w:sz w:val="24"/>
          <w:szCs w:val="24"/>
          <w:lang w:eastAsia="et-EE"/>
        </w:rPr>
        <w:t>4</w:t>
      </w:r>
    </w:p>
    <w:p w14:paraId="4040ECFD" w14:textId="77777777" w:rsidR="003410D6" w:rsidRPr="00534D73" w:rsidRDefault="003410D6" w:rsidP="003410D6">
      <w:pPr>
        <w:pStyle w:val="Vahedeta"/>
        <w:jc w:val="right"/>
        <w:rPr>
          <w:rFonts w:ascii="Times New Roman" w:hAnsi="Times New Roman" w:cs="Times New Roman"/>
          <w:sz w:val="24"/>
          <w:szCs w:val="24"/>
          <w:lang w:eastAsia="et-EE"/>
        </w:rPr>
      </w:pPr>
    </w:p>
    <w:p w14:paraId="15D075C9" w14:textId="272A2A0C" w:rsidR="003410D6" w:rsidRPr="00534D73" w:rsidRDefault="003410D6" w:rsidP="003410D6">
      <w:pPr>
        <w:pStyle w:val="Vahedeta"/>
        <w:jc w:val="center"/>
        <w:rPr>
          <w:rFonts w:ascii="Times New Roman" w:hAnsi="Times New Roman" w:cs="Times New Roman"/>
          <w:sz w:val="24"/>
          <w:szCs w:val="24"/>
          <w:lang w:eastAsia="et-EE"/>
        </w:rPr>
      </w:pPr>
      <w:r>
        <w:rPr>
          <w:rFonts w:ascii="Times New Roman" w:eastAsia="Times New Roman" w:hAnsi="Times New Roman" w:cs="Times New Roman"/>
          <w:b/>
          <w:bCs/>
          <w:sz w:val="32"/>
          <w:szCs w:val="32"/>
          <w:lang w:eastAsia="et-EE"/>
        </w:rPr>
        <w:t>Hädaolukorra seaduse</w:t>
      </w:r>
      <w:r w:rsidR="00DE7D12">
        <w:rPr>
          <w:rFonts w:ascii="Times New Roman" w:eastAsia="Times New Roman" w:hAnsi="Times New Roman" w:cs="Times New Roman"/>
          <w:b/>
          <w:bCs/>
          <w:sz w:val="32"/>
          <w:szCs w:val="32"/>
          <w:lang w:eastAsia="et-EE"/>
        </w:rPr>
        <w:t xml:space="preserve"> ja sellega seonduvalt teiste seaduste </w:t>
      </w:r>
      <w:r w:rsidR="00E96872">
        <w:rPr>
          <w:rFonts w:ascii="Times New Roman" w:eastAsia="Times New Roman" w:hAnsi="Times New Roman" w:cs="Times New Roman"/>
          <w:b/>
          <w:bCs/>
          <w:sz w:val="32"/>
          <w:szCs w:val="32"/>
          <w:lang w:eastAsia="et-EE"/>
        </w:rPr>
        <w:t>täiendamise</w:t>
      </w:r>
      <w:r w:rsidR="00DE7D12">
        <w:rPr>
          <w:rFonts w:ascii="Times New Roman" w:eastAsia="Times New Roman" w:hAnsi="Times New Roman" w:cs="Times New Roman"/>
          <w:b/>
          <w:bCs/>
          <w:sz w:val="32"/>
          <w:szCs w:val="32"/>
          <w:lang w:eastAsia="et-EE"/>
        </w:rPr>
        <w:t xml:space="preserve"> seadus</w:t>
      </w:r>
    </w:p>
    <w:p w14:paraId="79436B9E" w14:textId="77777777" w:rsidR="003410D6" w:rsidRPr="00534D73" w:rsidRDefault="003410D6" w:rsidP="003410D6">
      <w:pPr>
        <w:pStyle w:val="Vahedeta"/>
        <w:rPr>
          <w:rFonts w:ascii="Times New Roman" w:hAnsi="Times New Roman" w:cs="Times New Roman"/>
          <w:sz w:val="24"/>
          <w:szCs w:val="24"/>
        </w:rPr>
      </w:pPr>
    </w:p>
    <w:p w14:paraId="0FD26602" w14:textId="7ABEDCC3" w:rsidR="007E3784" w:rsidRDefault="003410D6" w:rsidP="003102E7">
      <w:pPr>
        <w:pStyle w:val="Vahedeta"/>
        <w:rPr>
          <w:rFonts w:ascii="Times New Roman" w:hAnsi="Times New Roman" w:cs="Times New Roman"/>
          <w:b/>
          <w:sz w:val="24"/>
          <w:szCs w:val="24"/>
        </w:rPr>
      </w:pPr>
      <w:r w:rsidRPr="00534D73">
        <w:rPr>
          <w:rFonts w:ascii="Times New Roman" w:hAnsi="Times New Roman" w:cs="Times New Roman"/>
          <w:b/>
          <w:sz w:val="24"/>
          <w:szCs w:val="24"/>
        </w:rPr>
        <w:t xml:space="preserve">§ 1. </w:t>
      </w:r>
      <w:r w:rsidR="007E3784">
        <w:rPr>
          <w:rFonts w:ascii="Times New Roman" w:hAnsi="Times New Roman" w:cs="Times New Roman"/>
          <w:b/>
          <w:sz w:val="24"/>
          <w:szCs w:val="24"/>
        </w:rPr>
        <w:t xml:space="preserve">Hädaolukorra seaduse </w:t>
      </w:r>
      <w:r w:rsidR="0033620F">
        <w:rPr>
          <w:rFonts w:ascii="Times New Roman" w:hAnsi="Times New Roman" w:cs="Times New Roman"/>
          <w:b/>
          <w:sz w:val="24"/>
          <w:szCs w:val="24"/>
        </w:rPr>
        <w:t>täiendamine</w:t>
      </w:r>
    </w:p>
    <w:p w14:paraId="69C78504" w14:textId="77777777" w:rsidR="007E3784" w:rsidRDefault="007E3784" w:rsidP="003102E7">
      <w:pPr>
        <w:pStyle w:val="Vahedeta"/>
        <w:rPr>
          <w:rFonts w:ascii="Times New Roman" w:hAnsi="Times New Roman" w:cs="Times New Roman"/>
          <w:b/>
          <w:sz w:val="24"/>
          <w:szCs w:val="24"/>
        </w:rPr>
      </w:pPr>
    </w:p>
    <w:p w14:paraId="4AA41027" w14:textId="73C215BA" w:rsidR="0033620F" w:rsidRDefault="0033620F" w:rsidP="003102E7">
      <w:pPr>
        <w:pStyle w:val="Vahedeta"/>
        <w:rPr>
          <w:rFonts w:ascii="Times New Roman" w:hAnsi="Times New Roman" w:cs="Times New Roman"/>
          <w:bCs/>
          <w:sz w:val="24"/>
          <w:szCs w:val="24"/>
        </w:rPr>
      </w:pPr>
      <w:r w:rsidRPr="00187351">
        <w:rPr>
          <w:rFonts w:ascii="Times New Roman" w:hAnsi="Times New Roman" w:cs="Times New Roman"/>
          <w:bCs/>
          <w:sz w:val="24"/>
          <w:szCs w:val="24"/>
        </w:rPr>
        <w:t>Hädaolukorra seadus</w:t>
      </w:r>
      <w:r>
        <w:rPr>
          <w:rFonts w:ascii="Times New Roman" w:hAnsi="Times New Roman" w:cs="Times New Roman"/>
          <w:bCs/>
          <w:sz w:val="24"/>
          <w:szCs w:val="24"/>
        </w:rPr>
        <w:t>es tehakse järgmised täiendused:</w:t>
      </w:r>
    </w:p>
    <w:p w14:paraId="203241EC" w14:textId="77777777" w:rsidR="00823FEF" w:rsidRDefault="00823FEF" w:rsidP="003102E7">
      <w:pPr>
        <w:pStyle w:val="Vahedeta"/>
        <w:rPr>
          <w:rFonts w:ascii="Times New Roman" w:hAnsi="Times New Roman" w:cs="Times New Roman"/>
          <w:bCs/>
          <w:sz w:val="24"/>
          <w:szCs w:val="24"/>
        </w:rPr>
      </w:pPr>
    </w:p>
    <w:p w14:paraId="259278F8" w14:textId="3729F2C3" w:rsidR="00823FEF" w:rsidRDefault="00823FEF" w:rsidP="003102E7">
      <w:pPr>
        <w:pStyle w:val="Vahedeta"/>
        <w:rPr>
          <w:rFonts w:ascii="Times New Roman" w:hAnsi="Times New Roman" w:cs="Times New Roman"/>
          <w:bCs/>
          <w:sz w:val="24"/>
          <w:szCs w:val="24"/>
        </w:rPr>
      </w:pPr>
      <w:r>
        <w:rPr>
          <w:rFonts w:ascii="Times New Roman" w:hAnsi="Times New Roman" w:cs="Times New Roman"/>
          <w:b/>
          <w:sz w:val="24"/>
          <w:szCs w:val="24"/>
        </w:rPr>
        <w:t xml:space="preserve">1) </w:t>
      </w:r>
      <w:r>
        <w:rPr>
          <w:rFonts w:ascii="Times New Roman" w:hAnsi="Times New Roman" w:cs="Times New Roman"/>
          <w:bCs/>
          <w:sz w:val="24"/>
          <w:szCs w:val="24"/>
        </w:rPr>
        <w:t>seadust täiendatakse §-ga 13</w:t>
      </w:r>
      <w:r>
        <w:rPr>
          <w:rFonts w:ascii="Times New Roman" w:hAnsi="Times New Roman" w:cs="Times New Roman"/>
          <w:bCs/>
          <w:sz w:val="24"/>
          <w:szCs w:val="24"/>
          <w:vertAlign w:val="superscript"/>
        </w:rPr>
        <w:t xml:space="preserve">1 </w:t>
      </w:r>
      <w:r>
        <w:rPr>
          <w:rFonts w:ascii="Times New Roman" w:hAnsi="Times New Roman" w:cs="Times New Roman"/>
          <w:bCs/>
          <w:sz w:val="24"/>
          <w:szCs w:val="24"/>
        </w:rPr>
        <w:t>järgmises sõnastuses:</w:t>
      </w:r>
    </w:p>
    <w:p w14:paraId="0ECE7D58" w14:textId="77777777" w:rsidR="00823FEF" w:rsidRDefault="00823FEF" w:rsidP="003102E7">
      <w:pPr>
        <w:pStyle w:val="Vahedeta"/>
        <w:rPr>
          <w:rFonts w:ascii="Times New Roman" w:hAnsi="Times New Roman" w:cs="Times New Roman"/>
          <w:bCs/>
          <w:sz w:val="24"/>
          <w:szCs w:val="24"/>
        </w:rPr>
      </w:pPr>
    </w:p>
    <w:p w14:paraId="37E84E1D" w14:textId="679054B4" w:rsidR="003B18C6" w:rsidRPr="00FB0FEB" w:rsidRDefault="003B18C6" w:rsidP="003B18C6">
      <w:pPr>
        <w:pStyle w:val="Vahedeta"/>
        <w:rPr>
          <w:rFonts w:ascii="Times New Roman" w:hAnsi="Times New Roman" w:cs="Times New Roman"/>
          <w:b/>
          <w:sz w:val="24"/>
          <w:szCs w:val="24"/>
        </w:rPr>
      </w:pPr>
      <w:r>
        <w:rPr>
          <w:rFonts w:ascii="Times New Roman" w:hAnsi="Times New Roman" w:cs="Times New Roman"/>
          <w:bCs/>
          <w:sz w:val="24"/>
          <w:szCs w:val="24"/>
        </w:rPr>
        <w:t>„</w:t>
      </w:r>
      <w:r w:rsidRPr="00FB0FEB">
        <w:rPr>
          <w:rFonts w:ascii="Times New Roman" w:hAnsi="Times New Roman" w:cs="Times New Roman"/>
          <w:b/>
          <w:sz w:val="24"/>
          <w:szCs w:val="24"/>
        </w:rPr>
        <w:t>§ 13</w:t>
      </w:r>
      <w:r w:rsidRPr="00FB0FEB">
        <w:rPr>
          <w:rFonts w:ascii="Times New Roman" w:hAnsi="Times New Roman" w:cs="Times New Roman"/>
          <w:b/>
          <w:sz w:val="24"/>
          <w:szCs w:val="24"/>
          <w:vertAlign w:val="superscript"/>
        </w:rPr>
        <w:t>1</w:t>
      </w:r>
      <w:r w:rsidRPr="00FB0FEB">
        <w:rPr>
          <w:rFonts w:ascii="Times New Roman" w:hAnsi="Times New Roman" w:cs="Times New Roman"/>
          <w:b/>
          <w:sz w:val="24"/>
          <w:szCs w:val="24"/>
        </w:rPr>
        <w:t>. Viivitamatu ohuteate edastamine</w:t>
      </w:r>
    </w:p>
    <w:p w14:paraId="7B247861" w14:textId="77777777" w:rsidR="003B18C6" w:rsidRPr="003B18C6" w:rsidRDefault="003B18C6" w:rsidP="003B18C6">
      <w:pPr>
        <w:pStyle w:val="Vahedeta"/>
        <w:rPr>
          <w:rFonts w:ascii="Times New Roman" w:hAnsi="Times New Roman" w:cs="Times New Roman"/>
          <w:bCs/>
          <w:sz w:val="24"/>
          <w:szCs w:val="24"/>
        </w:rPr>
      </w:pPr>
    </w:p>
    <w:p w14:paraId="4DF08CC6" w14:textId="0ED59F72" w:rsidR="003B18C6" w:rsidRDefault="003B18C6" w:rsidP="00FB0FEB">
      <w:pPr>
        <w:pStyle w:val="Vahedeta"/>
        <w:jc w:val="both"/>
        <w:rPr>
          <w:rFonts w:ascii="Times New Roman" w:hAnsi="Times New Roman" w:cs="Times New Roman"/>
          <w:bCs/>
          <w:sz w:val="24"/>
          <w:szCs w:val="24"/>
        </w:rPr>
      </w:pPr>
      <w:r w:rsidRPr="003B18C6">
        <w:rPr>
          <w:rFonts w:ascii="Times New Roman" w:hAnsi="Times New Roman" w:cs="Times New Roman"/>
          <w:bCs/>
          <w:sz w:val="24"/>
          <w:szCs w:val="24"/>
        </w:rPr>
        <w:t xml:space="preserve">(1) </w:t>
      </w:r>
      <w:commentRangeStart w:id="0"/>
      <w:del w:id="1" w:author="Markus Ühtigi" w:date="2024-11-18T11:33:00Z">
        <w:r w:rsidRPr="003B18C6" w:rsidDel="00903BFD">
          <w:rPr>
            <w:rFonts w:ascii="Times New Roman" w:hAnsi="Times New Roman" w:cs="Times New Roman"/>
            <w:bCs/>
            <w:sz w:val="24"/>
            <w:szCs w:val="24"/>
          </w:rPr>
          <w:delText xml:space="preserve">Viivitamatu </w:delText>
        </w:r>
        <w:r w:rsidRPr="00A24A62" w:rsidDel="00903BFD">
          <w:rPr>
            <w:rFonts w:ascii="Times New Roman" w:hAnsi="Times New Roman" w:cs="Times New Roman"/>
            <w:bCs/>
            <w:sz w:val="24"/>
            <w:szCs w:val="24"/>
          </w:rPr>
          <w:delText>ohutea</w:delText>
        </w:r>
        <w:r w:rsidR="005557A6" w:rsidRPr="00A24A62" w:rsidDel="00903BFD">
          <w:rPr>
            <w:rFonts w:ascii="Times New Roman" w:hAnsi="Times New Roman" w:cs="Times New Roman"/>
            <w:bCs/>
            <w:sz w:val="24"/>
            <w:szCs w:val="24"/>
          </w:rPr>
          <w:delText>de käesoleva</w:delText>
        </w:r>
        <w:r w:rsidR="005557A6" w:rsidDel="00903BFD">
          <w:rPr>
            <w:rFonts w:ascii="Times New Roman" w:hAnsi="Times New Roman" w:cs="Times New Roman"/>
            <w:bCs/>
            <w:sz w:val="24"/>
            <w:szCs w:val="24"/>
          </w:rPr>
          <w:delText xml:space="preserve"> </w:delText>
        </w:r>
        <w:r w:rsidR="005557A6" w:rsidRPr="00A24A62" w:rsidDel="00903BFD">
          <w:rPr>
            <w:rFonts w:ascii="Times New Roman" w:hAnsi="Times New Roman" w:cs="Times New Roman"/>
            <w:bCs/>
            <w:sz w:val="24"/>
            <w:szCs w:val="24"/>
          </w:rPr>
          <w:delText>seaduse tähenduses</w:delText>
        </w:r>
        <w:r w:rsidR="005557A6" w:rsidDel="00903BFD">
          <w:rPr>
            <w:rFonts w:ascii="Times New Roman" w:hAnsi="Times New Roman" w:cs="Times New Roman"/>
            <w:bCs/>
            <w:sz w:val="24"/>
            <w:szCs w:val="24"/>
          </w:rPr>
          <w:delText xml:space="preserve"> </w:delText>
        </w:r>
        <w:bookmarkStart w:id="2" w:name="_Hlk178756242"/>
        <w:r w:rsidR="005557A6" w:rsidDel="00903BFD">
          <w:rPr>
            <w:rFonts w:ascii="Times New Roman" w:hAnsi="Times New Roman" w:cs="Times New Roman"/>
            <w:bCs/>
            <w:sz w:val="24"/>
            <w:szCs w:val="24"/>
          </w:rPr>
          <w:delText xml:space="preserve">on </w:delText>
        </w:r>
        <w:r w:rsidRPr="003B18C6" w:rsidDel="00903BFD">
          <w:rPr>
            <w:rFonts w:ascii="Times New Roman" w:hAnsi="Times New Roman" w:cs="Times New Roman"/>
            <w:bCs/>
            <w:sz w:val="24"/>
            <w:szCs w:val="24"/>
          </w:rPr>
          <w:delText>p</w:delText>
        </w:r>
      </w:del>
      <w:ins w:id="3" w:author="Markus Ühtigi" w:date="2024-11-18T11:33:00Z">
        <w:r w:rsidR="00903BFD">
          <w:rPr>
            <w:rFonts w:ascii="Times New Roman" w:hAnsi="Times New Roman" w:cs="Times New Roman"/>
            <w:bCs/>
            <w:sz w:val="24"/>
            <w:szCs w:val="24"/>
          </w:rPr>
          <w:t>P</w:t>
        </w:r>
      </w:ins>
      <w:r w:rsidRPr="003B18C6">
        <w:rPr>
          <w:rFonts w:ascii="Times New Roman" w:hAnsi="Times New Roman" w:cs="Times New Roman"/>
          <w:bCs/>
          <w:sz w:val="24"/>
          <w:szCs w:val="24"/>
        </w:rPr>
        <w:t>aljude</w:t>
      </w:r>
      <w:r w:rsidR="005557A6">
        <w:rPr>
          <w:rFonts w:ascii="Times New Roman" w:hAnsi="Times New Roman" w:cs="Times New Roman"/>
          <w:bCs/>
          <w:sz w:val="24"/>
          <w:szCs w:val="24"/>
        </w:rPr>
        <w:t xml:space="preserve"> </w:t>
      </w:r>
      <w:r w:rsidRPr="003B18C6">
        <w:rPr>
          <w:rFonts w:ascii="Times New Roman" w:hAnsi="Times New Roman" w:cs="Times New Roman"/>
          <w:bCs/>
          <w:sz w:val="24"/>
          <w:szCs w:val="24"/>
        </w:rPr>
        <w:t>inimeste elu ja tervist vahetult ohustava sündmuse</w:t>
      </w:r>
      <w:r w:rsidR="005557A6">
        <w:rPr>
          <w:rFonts w:ascii="Times New Roman" w:hAnsi="Times New Roman" w:cs="Times New Roman"/>
          <w:bCs/>
          <w:sz w:val="24"/>
          <w:szCs w:val="24"/>
        </w:rPr>
        <w:t xml:space="preserve"> </w:t>
      </w:r>
      <w:ins w:id="4" w:author="Markus Ühtigi" w:date="2024-11-18T11:34:00Z">
        <w:r w:rsidR="00903BFD">
          <w:rPr>
            <w:rFonts w:ascii="Times New Roman" w:hAnsi="Times New Roman" w:cs="Times New Roman"/>
            <w:bCs/>
            <w:sz w:val="24"/>
            <w:szCs w:val="24"/>
          </w:rPr>
          <w:t xml:space="preserve">esinemise korral edastatakse </w:t>
        </w:r>
      </w:ins>
      <w:del w:id="5" w:author="Markus Ühtigi" w:date="2024-11-18T11:34:00Z">
        <w:r w:rsidR="00777FCD" w:rsidDel="00903BFD">
          <w:rPr>
            <w:rFonts w:ascii="Times New Roman" w:hAnsi="Times New Roman" w:cs="Times New Roman"/>
            <w:bCs/>
            <w:sz w:val="24"/>
            <w:szCs w:val="24"/>
          </w:rPr>
          <w:delText xml:space="preserve">puhul </w:delText>
        </w:r>
      </w:del>
      <w:r w:rsidR="005557A6">
        <w:rPr>
          <w:rFonts w:ascii="Times New Roman" w:hAnsi="Times New Roman" w:cs="Times New Roman"/>
          <w:bCs/>
          <w:sz w:val="24"/>
          <w:szCs w:val="24"/>
        </w:rPr>
        <w:t xml:space="preserve">elanikkonnale </w:t>
      </w:r>
      <w:ins w:id="6" w:author="Markus Ühtigi" w:date="2024-11-18T11:34:00Z">
        <w:r w:rsidR="00903BFD">
          <w:rPr>
            <w:rFonts w:ascii="Times New Roman" w:hAnsi="Times New Roman" w:cs="Times New Roman"/>
            <w:bCs/>
            <w:sz w:val="24"/>
            <w:szCs w:val="24"/>
          </w:rPr>
          <w:t>viivitamatu ohuteade, mille</w:t>
        </w:r>
      </w:ins>
      <w:ins w:id="7" w:author="Markus Ühtigi" w:date="2024-11-18T12:25:00Z">
        <w:r w:rsidR="00681837">
          <w:rPr>
            <w:rFonts w:ascii="Times New Roman" w:hAnsi="Times New Roman" w:cs="Times New Roman"/>
            <w:bCs/>
            <w:sz w:val="24"/>
            <w:szCs w:val="24"/>
          </w:rPr>
          <w:t>ga</w:t>
        </w:r>
      </w:ins>
      <w:ins w:id="8" w:author="Markus Ühtigi" w:date="2024-11-18T11:34:00Z">
        <w:r w:rsidR="00903BFD">
          <w:rPr>
            <w:rFonts w:ascii="Times New Roman" w:hAnsi="Times New Roman" w:cs="Times New Roman"/>
            <w:bCs/>
            <w:sz w:val="24"/>
            <w:szCs w:val="24"/>
          </w:rPr>
          <w:t xml:space="preserve"> antakse </w:t>
        </w:r>
      </w:ins>
      <w:del w:id="9" w:author="Markus Ühtigi" w:date="2024-11-18T11:34:00Z">
        <w:r w:rsidR="00777FCD" w:rsidDel="00903BFD">
          <w:rPr>
            <w:rFonts w:ascii="Times New Roman" w:hAnsi="Times New Roman" w:cs="Times New Roman"/>
            <w:bCs/>
            <w:sz w:val="24"/>
            <w:szCs w:val="24"/>
          </w:rPr>
          <w:delText xml:space="preserve">edastatav </w:delText>
        </w:r>
      </w:del>
      <w:r w:rsidR="005557A6" w:rsidRPr="003B18C6">
        <w:rPr>
          <w:rFonts w:ascii="Times New Roman" w:hAnsi="Times New Roman" w:cs="Times New Roman"/>
          <w:bCs/>
          <w:sz w:val="24"/>
          <w:szCs w:val="24"/>
        </w:rPr>
        <w:t>juhis ohutuks tegutsemiseks</w:t>
      </w:r>
      <w:r w:rsidRPr="003B18C6">
        <w:rPr>
          <w:rFonts w:ascii="Times New Roman" w:hAnsi="Times New Roman" w:cs="Times New Roman"/>
          <w:bCs/>
          <w:sz w:val="24"/>
          <w:szCs w:val="24"/>
        </w:rPr>
        <w:t>, sealhulgas varjumi</w:t>
      </w:r>
      <w:r w:rsidR="005557A6">
        <w:rPr>
          <w:rFonts w:ascii="Times New Roman" w:hAnsi="Times New Roman" w:cs="Times New Roman"/>
          <w:bCs/>
          <w:sz w:val="24"/>
          <w:szCs w:val="24"/>
        </w:rPr>
        <w:t>seks</w:t>
      </w:r>
      <w:r w:rsidRPr="003B18C6">
        <w:rPr>
          <w:rFonts w:ascii="Times New Roman" w:hAnsi="Times New Roman" w:cs="Times New Roman"/>
          <w:bCs/>
          <w:sz w:val="24"/>
          <w:szCs w:val="24"/>
        </w:rPr>
        <w:t xml:space="preserve"> või</w:t>
      </w:r>
      <w:r w:rsidR="005557A6">
        <w:rPr>
          <w:rFonts w:ascii="Times New Roman" w:hAnsi="Times New Roman" w:cs="Times New Roman"/>
          <w:bCs/>
          <w:sz w:val="24"/>
          <w:szCs w:val="24"/>
        </w:rPr>
        <w:t xml:space="preserve"> </w:t>
      </w:r>
      <w:r w:rsidRPr="003B18C6">
        <w:rPr>
          <w:rFonts w:ascii="Times New Roman" w:hAnsi="Times New Roman" w:cs="Times New Roman"/>
          <w:bCs/>
          <w:sz w:val="24"/>
          <w:szCs w:val="24"/>
        </w:rPr>
        <w:t>ulatuslik</w:t>
      </w:r>
      <w:r w:rsidR="005557A6">
        <w:rPr>
          <w:rFonts w:ascii="Times New Roman" w:hAnsi="Times New Roman" w:cs="Times New Roman"/>
          <w:bCs/>
          <w:sz w:val="24"/>
          <w:szCs w:val="24"/>
        </w:rPr>
        <w:t>uks</w:t>
      </w:r>
      <w:r w:rsidRPr="003B18C6">
        <w:rPr>
          <w:rFonts w:ascii="Times New Roman" w:hAnsi="Times New Roman" w:cs="Times New Roman"/>
          <w:bCs/>
          <w:sz w:val="24"/>
          <w:szCs w:val="24"/>
        </w:rPr>
        <w:t xml:space="preserve"> evakuatsioon</w:t>
      </w:r>
      <w:r w:rsidR="005557A6">
        <w:rPr>
          <w:rFonts w:ascii="Times New Roman" w:hAnsi="Times New Roman" w:cs="Times New Roman"/>
          <w:bCs/>
          <w:sz w:val="24"/>
          <w:szCs w:val="24"/>
        </w:rPr>
        <w:t>iks</w:t>
      </w:r>
      <w:r w:rsidR="007F41F4">
        <w:rPr>
          <w:rFonts w:ascii="Times New Roman" w:hAnsi="Times New Roman" w:cs="Times New Roman"/>
          <w:bCs/>
          <w:sz w:val="24"/>
          <w:szCs w:val="24"/>
        </w:rPr>
        <w:t>.</w:t>
      </w:r>
      <w:commentRangeEnd w:id="0"/>
      <w:r w:rsidR="00903BFD">
        <w:rPr>
          <w:rStyle w:val="Kommentaariviide"/>
        </w:rPr>
        <w:commentReference w:id="0"/>
      </w:r>
      <w:r w:rsidR="005557A6">
        <w:rPr>
          <w:rFonts w:ascii="Times New Roman" w:hAnsi="Times New Roman" w:cs="Times New Roman"/>
          <w:bCs/>
          <w:sz w:val="24"/>
          <w:szCs w:val="24"/>
        </w:rPr>
        <w:t xml:space="preserve"> </w:t>
      </w:r>
      <w:bookmarkEnd w:id="2"/>
      <w:r w:rsidRPr="003B18C6">
        <w:rPr>
          <w:rFonts w:ascii="Times New Roman" w:hAnsi="Times New Roman" w:cs="Times New Roman"/>
          <w:bCs/>
          <w:sz w:val="24"/>
          <w:szCs w:val="24"/>
        </w:rPr>
        <w:t>Viivitamatu ohutea</w:t>
      </w:r>
      <w:r w:rsidR="00AC494D">
        <w:rPr>
          <w:rFonts w:ascii="Times New Roman" w:hAnsi="Times New Roman" w:cs="Times New Roman"/>
          <w:bCs/>
          <w:sz w:val="24"/>
          <w:szCs w:val="24"/>
        </w:rPr>
        <w:t>te</w:t>
      </w:r>
      <w:r w:rsidR="005557A6">
        <w:rPr>
          <w:rFonts w:ascii="Times New Roman" w:hAnsi="Times New Roman" w:cs="Times New Roman"/>
          <w:bCs/>
          <w:sz w:val="24"/>
          <w:szCs w:val="24"/>
        </w:rPr>
        <w:t xml:space="preserve"> </w:t>
      </w:r>
      <w:r w:rsidRPr="003B18C6">
        <w:rPr>
          <w:rFonts w:ascii="Times New Roman" w:hAnsi="Times New Roman" w:cs="Times New Roman"/>
          <w:bCs/>
          <w:sz w:val="24"/>
          <w:szCs w:val="24"/>
        </w:rPr>
        <w:t>edasta</w:t>
      </w:r>
      <w:r w:rsidR="00AC494D">
        <w:rPr>
          <w:rFonts w:ascii="Times New Roman" w:hAnsi="Times New Roman" w:cs="Times New Roman"/>
          <w:bCs/>
          <w:sz w:val="24"/>
          <w:szCs w:val="24"/>
        </w:rPr>
        <w:t>miseks  kasutatakse</w:t>
      </w:r>
      <w:r w:rsidR="00635B4E">
        <w:rPr>
          <w:rFonts w:ascii="Times New Roman" w:hAnsi="Times New Roman" w:cs="Times New Roman"/>
          <w:bCs/>
          <w:sz w:val="24"/>
          <w:szCs w:val="24"/>
        </w:rPr>
        <w:t xml:space="preserve"> üldjuhul </w:t>
      </w:r>
      <w:r w:rsidR="00AC494D">
        <w:rPr>
          <w:rFonts w:ascii="Times New Roman" w:hAnsi="Times New Roman" w:cs="Times New Roman"/>
          <w:bCs/>
          <w:sz w:val="24"/>
          <w:szCs w:val="24"/>
        </w:rPr>
        <w:t xml:space="preserve">riikliku ohuteavituse süsteemi EE-ALARM (edaspidi </w:t>
      </w:r>
      <w:r w:rsidR="00AC494D">
        <w:rPr>
          <w:rFonts w:ascii="Times New Roman" w:hAnsi="Times New Roman" w:cs="Times New Roman"/>
          <w:bCs/>
          <w:i/>
          <w:iCs/>
          <w:sz w:val="24"/>
          <w:szCs w:val="24"/>
        </w:rPr>
        <w:t>EE-ALARM</w:t>
      </w:r>
      <w:r w:rsidR="00AC494D">
        <w:rPr>
          <w:rFonts w:ascii="Times New Roman" w:hAnsi="Times New Roman" w:cs="Times New Roman"/>
          <w:bCs/>
          <w:sz w:val="24"/>
          <w:szCs w:val="24"/>
        </w:rPr>
        <w:t>),</w:t>
      </w:r>
      <w:r w:rsidRPr="003B18C6">
        <w:rPr>
          <w:rFonts w:ascii="Times New Roman" w:hAnsi="Times New Roman" w:cs="Times New Roman"/>
          <w:bCs/>
          <w:sz w:val="24"/>
          <w:szCs w:val="24"/>
        </w:rPr>
        <w:t xml:space="preserve"> eelkõige</w:t>
      </w:r>
      <w:r w:rsidR="00F25AF5">
        <w:rPr>
          <w:rFonts w:ascii="Times New Roman" w:hAnsi="Times New Roman" w:cs="Times New Roman"/>
          <w:bCs/>
          <w:sz w:val="24"/>
          <w:szCs w:val="24"/>
        </w:rPr>
        <w:t xml:space="preserve"> selle</w:t>
      </w:r>
      <w:r w:rsidRPr="003B18C6">
        <w:rPr>
          <w:rFonts w:ascii="Times New Roman" w:hAnsi="Times New Roman" w:cs="Times New Roman"/>
          <w:bCs/>
          <w:sz w:val="24"/>
          <w:szCs w:val="24"/>
        </w:rPr>
        <w:t xml:space="preserve"> </w:t>
      </w:r>
      <w:r w:rsidR="00636E0D">
        <w:rPr>
          <w:rFonts w:ascii="Times New Roman" w:hAnsi="Times New Roman" w:cs="Times New Roman"/>
          <w:bCs/>
          <w:sz w:val="24"/>
          <w:szCs w:val="24"/>
        </w:rPr>
        <w:t>meediateenus</w:t>
      </w:r>
      <w:r w:rsidR="00AC494D">
        <w:rPr>
          <w:rFonts w:ascii="Times New Roman" w:hAnsi="Times New Roman" w:cs="Times New Roman"/>
          <w:bCs/>
          <w:sz w:val="24"/>
          <w:szCs w:val="24"/>
        </w:rPr>
        <w:t>t</w:t>
      </w:r>
      <w:r w:rsidR="00636E0D">
        <w:rPr>
          <w:rFonts w:ascii="Times New Roman" w:hAnsi="Times New Roman" w:cs="Times New Roman"/>
          <w:bCs/>
          <w:sz w:val="24"/>
          <w:szCs w:val="24"/>
        </w:rPr>
        <w:t>e</w:t>
      </w:r>
      <w:r w:rsidRPr="003B18C6">
        <w:rPr>
          <w:rFonts w:ascii="Times New Roman" w:hAnsi="Times New Roman" w:cs="Times New Roman"/>
          <w:bCs/>
          <w:sz w:val="24"/>
          <w:szCs w:val="24"/>
        </w:rPr>
        <w:t>, elektroonilise side teenus</w:t>
      </w:r>
      <w:r w:rsidR="00AC494D">
        <w:rPr>
          <w:rFonts w:ascii="Times New Roman" w:hAnsi="Times New Roman" w:cs="Times New Roman"/>
          <w:bCs/>
          <w:sz w:val="24"/>
          <w:szCs w:val="24"/>
        </w:rPr>
        <w:t>t</w:t>
      </w:r>
      <w:r w:rsidRPr="003B18C6">
        <w:rPr>
          <w:rFonts w:ascii="Times New Roman" w:hAnsi="Times New Roman" w:cs="Times New Roman"/>
          <w:bCs/>
          <w:sz w:val="24"/>
          <w:szCs w:val="24"/>
        </w:rPr>
        <w:t xml:space="preserve">e </w:t>
      </w:r>
      <w:r w:rsidR="00705873">
        <w:rPr>
          <w:rFonts w:ascii="Times New Roman" w:hAnsi="Times New Roman" w:cs="Times New Roman"/>
          <w:bCs/>
          <w:sz w:val="24"/>
          <w:szCs w:val="24"/>
        </w:rPr>
        <w:t xml:space="preserve">või </w:t>
      </w:r>
      <w:r w:rsidR="002013BF" w:rsidRPr="002013BF">
        <w:rPr>
          <w:rFonts w:ascii="Times New Roman" w:hAnsi="Times New Roman" w:cs="Times New Roman"/>
          <w:bCs/>
          <w:sz w:val="24"/>
          <w:szCs w:val="24"/>
        </w:rPr>
        <w:t>sireeniseadme</w:t>
      </w:r>
      <w:r w:rsidR="00AC494D">
        <w:rPr>
          <w:rFonts w:ascii="Times New Roman" w:hAnsi="Times New Roman" w:cs="Times New Roman"/>
          <w:bCs/>
          <w:sz w:val="24"/>
          <w:szCs w:val="24"/>
        </w:rPr>
        <w:t>tega seotud komponente.</w:t>
      </w:r>
    </w:p>
    <w:p w14:paraId="2A947385" w14:textId="77777777" w:rsidR="003B18C6" w:rsidRPr="003B18C6" w:rsidRDefault="003B18C6" w:rsidP="00FB0FEB">
      <w:pPr>
        <w:pStyle w:val="Vahedeta"/>
        <w:jc w:val="both"/>
        <w:rPr>
          <w:rFonts w:ascii="Times New Roman" w:hAnsi="Times New Roman" w:cs="Times New Roman"/>
          <w:bCs/>
          <w:sz w:val="24"/>
          <w:szCs w:val="24"/>
        </w:rPr>
      </w:pPr>
    </w:p>
    <w:p w14:paraId="1DE9A076" w14:textId="06E991AF" w:rsidR="002013BF" w:rsidRDefault="003B18C6" w:rsidP="002013BF">
      <w:pPr>
        <w:pStyle w:val="Vahedeta"/>
        <w:jc w:val="both"/>
        <w:rPr>
          <w:rFonts w:ascii="Times New Roman" w:hAnsi="Times New Roman" w:cs="Times New Roman"/>
          <w:bCs/>
          <w:sz w:val="24"/>
          <w:szCs w:val="24"/>
        </w:rPr>
      </w:pPr>
      <w:r w:rsidRPr="003B18C6">
        <w:rPr>
          <w:rFonts w:ascii="Times New Roman" w:hAnsi="Times New Roman" w:cs="Times New Roman"/>
          <w:bCs/>
          <w:sz w:val="24"/>
          <w:szCs w:val="24"/>
        </w:rPr>
        <w:t>(</w:t>
      </w:r>
      <w:r w:rsidR="0042463C">
        <w:rPr>
          <w:rFonts w:ascii="Times New Roman" w:hAnsi="Times New Roman" w:cs="Times New Roman"/>
          <w:bCs/>
          <w:sz w:val="24"/>
          <w:szCs w:val="24"/>
        </w:rPr>
        <w:t>2</w:t>
      </w:r>
      <w:r w:rsidRPr="003B18C6">
        <w:rPr>
          <w:rFonts w:ascii="Times New Roman" w:hAnsi="Times New Roman" w:cs="Times New Roman"/>
          <w:bCs/>
          <w:sz w:val="24"/>
          <w:szCs w:val="24"/>
        </w:rPr>
        <w:t xml:space="preserve">) </w:t>
      </w:r>
      <w:bookmarkStart w:id="10" w:name="_Hlk171693851"/>
      <w:r w:rsidR="002013BF" w:rsidRPr="002013BF">
        <w:rPr>
          <w:rFonts w:ascii="Times New Roman" w:hAnsi="Times New Roman" w:cs="Times New Roman"/>
          <w:bCs/>
          <w:sz w:val="24"/>
          <w:szCs w:val="24"/>
        </w:rPr>
        <w:t xml:space="preserve">Viivitamatu ohuteate edastamiseks valmistumist koordineerib Päästeamet. Koordineerimine hõlmab ohuteavituse kanalite kasutamise üldpõhimõtete väljatöötamist ning kaasajastamist, avalikkuse teadlikkuse tõstmist ja teavitamist. </w:t>
      </w:r>
      <w:r w:rsidR="001C335E">
        <w:rPr>
          <w:rFonts w:ascii="Times New Roman" w:hAnsi="Times New Roman" w:cs="Times New Roman"/>
          <w:bCs/>
          <w:sz w:val="24"/>
          <w:szCs w:val="24"/>
        </w:rPr>
        <w:t xml:space="preserve">Viivitamatu ohuteate edastamiseks valmistumise koordineerimisel teeb </w:t>
      </w:r>
      <w:r w:rsidR="002013BF" w:rsidRPr="002013BF">
        <w:rPr>
          <w:rFonts w:ascii="Times New Roman" w:hAnsi="Times New Roman" w:cs="Times New Roman"/>
          <w:bCs/>
          <w:sz w:val="24"/>
          <w:szCs w:val="24"/>
        </w:rPr>
        <w:t>Päästeamet</w:t>
      </w:r>
      <w:r w:rsidR="002013BF">
        <w:rPr>
          <w:rFonts w:ascii="Times New Roman" w:hAnsi="Times New Roman" w:cs="Times New Roman"/>
          <w:bCs/>
          <w:sz w:val="24"/>
          <w:szCs w:val="24"/>
        </w:rPr>
        <w:t xml:space="preserve"> </w:t>
      </w:r>
      <w:r w:rsidR="002013BF" w:rsidRPr="002013BF">
        <w:rPr>
          <w:rFonts w:ascii="Times New Roman" w:hAnsi="Times New Roman" w:cs="Times New Roman"/>
          <w:bCs/>
          <w:sz w:val="24"/>
          <w:szCs w:val="24"/>
        </w:rPr>
        <w:t>koostööd Häirekeskuse ning muu asjaomase asutuse ja isikuga.</w:t>
      </w:r>
    </w:p>
    <w:p w14:paraId="2F0B485B" w14:textId="77777777" w:rsidR="002013BF" w:rsidRDefault="002013BF" w:rsidP="002013BF">
      <w:pPr>
        <w:pStyle w:val="Vahedeta"/>
        <w:jc w:val="both"/>
        <w:rPr>
          <w:rFonts w:ascii="Times New Roman" w:hAnsi="Times New Roman" w:cs="Times New Roman"/>
          <w:bCs/>
          <w:sz w:val="24"/>
          <w:szCs w:val="24"/>
        </w:rPr>
      </w:pPr>
    </w:p>
    <w:p w14:paraId="59ECEEC2" w14:textId="5B7D1665" w:rsidR="002013BF" w:rsidRDefault="002013BF" w:rsidP="002013BF">
      <w:pPr>
        <w:pStyle w:val="Vahedeta"/>
        <w:jc w:val="both"/>
        <w:rPr>
          <w:rFonts w:ascii="Times New Roman" w:hAnsi="Times New Roman"/>
          <w:bCs/>
          <w:sz w:val="24"/>
          <w:szCs w:val="24"/>
        </w:rPr>
      </w:pPr>
      <w:r>
        <w:rPr>
          <w:rFonts w:ascii="Times New Roman" w:hAnsi="Times New Roman" w:cs="Times New Roman"/>
          <w:bCs/>
          <w:sz w:val="24"/>
          <w:szCs w:val="24"/>
        </w:rPr>
        <w:t xml:space="preserve">(3) </w:t>
      </w:r>
      <w:r>
        <w:rPr>
          <w:rFonts w:ascii="Times New Roman" w:hAnsi="Times New Roman"/>
          <w:bCs/>
          <w:sz w:val="24"/>
          <w:szCs w:val="24"/>
        </w:rPr>
        <w:t xml:space="preserve">Päästeamet võib kohustada meediateenuse osutajat, elektroonilise side ettevõtjat, multipleksimisteenuse osutajat, avalikus ruumis paikneva elektroonilise teadetetahvli valdajat, riikliku mobiilirakenduse valdajat ja nende lepingupartnerit (edaspidi </w:t>
      </w:r>
      <w:r>
        <w:rPr>
          <w:rFonts w:ascii="Times New Roman" w:hAnsi="Times New Roman"/>
          <w:bCs/>
          <w:i/>
          <w:iCs/>
          <w:sz w:val="24"/>
          <w:szCs w:val="24"/>
        </w:rPr>
        <w:t>kohustatud isik</w:t>
      </w:r>
      <w:r>
        <w:rPr>
          <w:rFonts w:ascii="Times New Roman" w:hAnsi="Times New Roman"/>
          <w:bCs/>
          <w:sz w:val="24"/>
          <w:szCs w:val="24"/>
        </w:rPr>
        <w:t>) liituma EE-ALARM-iga.</w:t>
      </w:r>
    </w:p>
    <w:p w14:paraId="29D5177A" w14:textId="77777777" w:rsidR="002013BF" w:rsidRDefault="002013BF" w:rsidP="002013BF">
      <w:pPr>
        <w:pStyle w:val="Vahedeta"/>
        <w:jc w:val="both"/>
        <w:rPr>
          <w:rFonts w:ascii="Times New Roman" w:hAnsi="Times New Roman"/>
          <w:bCs/>
          <w:sz w:val="24"/>
          <w:szCs w:val="24"/>
        </w:rPr>
      </w:pPr>
    </w:p>
    <w:p w14:paraId="6F217D9A" w14:textId="7612E7A6" w:rsidR="003861F5" w:rsidRDefault="002013BF" w:rsidP="00265D1A">
      <w:pPr>
        <w:pStyle w:val="Vahedeta"/>
        <w:jc w:val="both"/>
        <w:rPr>
          <w:rFonts w:ascii="Times New Roman" w:hAnsi="Times New Roman" w:cs="Times New Roman"/>
          <w:bCs/>
          <w:sz w:val="24"/>
          <w:szCs w:val="24"/>
        </w:rPr>
      </w:pPr>
      <w:r>
        <w:rPr>
          <w:rFonts w:ascii="Times New Roman" w:hAnsi="Times New Roman"/>
          <w:bCs/>
          <w:sz w:val="24"/>
          <w:szCs w:val="24"/>
        </w:rPr>
        <w:t xml:space="preserve">(4) </w:t>
      </w:r>
      <w:r w:rsidR="003B18C6" w:rsidRPr="003B18C6">
        <w:rPr>
          <w:rFonts w:ascii="Times New Roman" w:hAnsi="Times New Roman" w:cs="Times New Roman"/>
          <w:bCs/>
          <w:sz w:val="24"/>
          <w:szCs w:val="24"/>
        </w:rPr>
        <w:t>Valitsusasutus</w:t>
      </w:r>
      <w:r w:rsidR="001C335E">
        <w:rPr>
          <w:rFonts w:ascii="Times New Roman" w:hAnsi="Times New Roman" w:cs="Times New Roman"/>
          <w:bCs/>
          <w:sz w:val="24"/>
          <w:szCs w:val="24"/>
        </w:rPr>
        <w:t>e</w:t>
      </w:r>
      <w:r w:rsidR="00265D1A" w:rsidRPr="00265D1A">
        <w:rPr>
          <w:rFonts w:ascii="Times New Roman" w:hAnsi="Times New Roman" w:cs="Times New Roman"/>
          <w:bCs/>
          <w:sz w:val="24"/>
          <w:szCs w:val="24"/>
        </w:rPr>
        <w:t xml:space="preserve">, eriolukorra </w:t>
      </w:r>
      <w:r w:rsidR="00777FCD">
        <w:rPr>
          <w:rFonts w:ascii="Times New Roman" w:hAnsi="Times New Roman" w:cs="Times New Roman"/>
          <w:bCs/>
          <w:sz w:val="24"/>
          <w:szCs w:val="24"/>
        </w:rPr>
        <w:t>juh</w:t>
      </w:r>
      <w:r w:rsidR="001C335E">
        <w:rPr>
          <w:rFonts w:ascii="Times New Roman" w:hAnsi="Times New Roman" w:cs="Times New Roman"/>
          <w:bCs/>
          <w:sz w:val="24"/>
          <w:szCs w:val="24"/>
        </w:rPr>
        <w:t>i</w:t>
      </w:r>
      <w:r w:rsidR="00777FCD">
        <w:rPr>
          <w:rFonts w:ascii="Times New Roman" w:hAnsi="Times New Roman" w:cs="Times New Roman"/>
          <w:bCs/>
          <w:sz w:val="24"/>
          <w:szCs w:val="24"/>
        </w:rPr>
        <w:t xml:space="preserve">, </w:t>
      </w:r>
      <w:r w:rsidR="00265D1A" w:rsidRPr="00265D1A">
        <w:rPr>
          <w:rFonts w:ascii="Times New Roman" w:hAnsi="Times New Roman" w:cs="Times New Roman"/>
          <w:bCs/>
          <w:sz w:val="24"/>
          <w:szCs w:val="24"/>
        </w:rPr>
        <w:t>eriolukorra tööde juh</w:t>
      </w:r>
      <w:r w:rsidR="001C335E">
        <w:rPr>
          <w:rFonts w:ascii="Times New Roman" w:hAnsi="Times New Roman" w:cs="Times New Roman"/>
          <w:bCs/>
          <w:sz w:val="24"/>
          <w:szCs w:val="24"/>
        </w:rPr>
        <w:t>i</w:t>
      </w:r>
      <w:r w:rsidR="00265D1A">
        <w:rPr>
          <w:rFonts w:ascii="Times New Roman" w:hAnsi="Times New Roman" w:cs="Times New Roman"/>
          <w:bCs/>
          <w:sz w:val="24"/>
          <w:szCs w:val="24"/>
        </w:rPr>
        <w:t xml:space="preserve"> </w:t>
      </w:r>
      <w:r w:rsidR="004C4620">
        <w:rPr>
          <w:rFonts w:ascii="Times New Roman" w:hAnsi="Times New Roman" w:cs="Times New Roman"/>
          <w:bCs/>
          <w:sz w:val="24"/>
          <w:szCs w:val="24"/>
        </w:rPr>
        <w:t xml:space="preserve">ning </w:t>
      </w:r>
      <w:r w:rsidR="004C4620" w:rsidRPr="004C4620">
        <w:rPr>
          <w:rFonts w:ascii="Times New Roman" w:hAnsi="Times New Roman" w:cs="Times New Roman"/>
          <w:bCs/>
          <w:sz w:val="24"/>
          <w:szCs w:val="24"/>
        </w:rPr>
        <w:t>kõrgendatud kaitsevalmiduse, erakorralise seisukorra või sõjaseisukorra aja</w:t>
      </w:r>
      <w:r w:rsidR="004C4620">
        <w:rPr>
          <w:rFonts w:ascii="Times New Roman" w:hAnsi="Times New Roman" w:cs="Times New Roman"/>
          <w:bCs/>
          <w:sz w:val="24"/>
          <w:szCs w:val="24"/>
        </w:rPr>
        <w:t xml:space="preserve">l </w:t>
      </w:r>
      <w:r w:rsidR="00265D1A" w:rsidRPr="00265D1A">
        <w:rPr>
          <w:rFonts w:ascii="Times New Roman" w:hAnsi="Times New Roman" w:cs="Times New Roman"/>
          <w:bCs/>
          <w:sz w:val="24"/>
          <w:szCs w:val="24"/>
        </w:rPr>
        <w:t>peaminist</w:t>
      </w:r>
      <w:r w:rsidR="001C335E">
        <w:rPr>
          <w:rFonts w:ascii="Times New Roman" w:hAnsi="Times New Roman" w:cs="Times New Roman"/>
          <w:bCs/>
          <w:sz w:val="24"/>
          <w:szCs w:val="24"/>
        </w:rPr>
        <w:t>ri</w:t>
      </w:r>
      <w:bookmarkEnd w:id="10"/>
      <w:r w:rsidR="0009704F">
        <w:rPr>
          <w:rFonts w:ascii="Times New Roman" w:hAnsi="Times New Roman" w:cs="Times New Roman"/>
          <w:bCs/>
          <w:sz w:val="24"/>
          <w:szCs w:val="24"/>
        </w:rPr>
        <w:t xml:space="preserve"> otsusel</w:t>
      </w:r>
      <w:r w:rsidR="00014121">
        <w:rPr>
          <w:rFonts w:ascii="Times New Roman" w:hAnsi="Times New Roman" w:cs="Times New Roman"/>
          <w:bCs/>
          <w:sz w:val="24"/>
          <w:szCs w:val="24"/>
        </w:rPr>
        <w:t xml:space="preserve"> </w:t>
      </w:r>
      <w:r w:rsidR="003B18C6" w:rsidRPr="003B18C6">
        <w:rPr>
          <w:rFonts w:ascii="Times New Roman" w:hAnsi="Times New Roman" w:cs="Times New Roman"/>
          <w:bCs/>
          <w:sz w:val="24"/>
          <w:szCs w:val="24"/>
        </w:rPr>
        <w:t>või</w:t>
      </w:r>
      <w:r>
        <w:rPr>
          <w:rFonts w:ascii="Times New Roman" w:hAnsi="Times New Roman" w:cs="Times New Roman"/>
          <w:bCs/>
          <w:sz w:val="24"/>
          <w:szCs w:val="24"/>
        </w:rPr>
        <w:t xml:space="preserve">b </w:t>
      </w:r>
      <w:r w:rsidR="003861F5">
        <w:rPr>
          <w:rFonts w:ascii="Times New Roman" w:hAnsi="Times New Roman" w:cs="Times New Roman"/>
          <w:bCs/>
          <w:sz w:val="24"/>
          <w:szCs w:val="24"/>
        </w:rPr>
        <w:t xml:space="preserve">kasutada EE-ALARM-i viivitamatu ohuteate edastamiseks. </w:t>
      </w:r>
    </w:p>
    <w:p w14:paraId="0CCBAE62" w14:textId="77777777" w:rsidR="003861F5" w:rsidRDefault="003861F5" w:rsidP="00265D1A">
      <w:pPr>
        <w:pStyle w:val="Vahedeta"/>
        <w:jc w:val="both"/>
        <w:rPr>
          <w:rFonts w:ascii="Times New Roman" w:hAnsi="Times New Roman" w:cs="Times New Roman"/>
          <w:bCs/>
          <w:sz w:val="24"/>
          <w:szCs w:val="24"/>
        </w:rPr>
      </w:pPr>
    </w:p>
    <w:p w14:paraId="7671B8E7" w14:textId="02FEED54" w:rsidR="003B18C6" w:rsidRDefault="00DF2D09" w:rsidP="00265D1A">
      <w:pPr>
        <w:pStyle w:val="Vahedeta"/>
        <w:jc w:val="both"/>
        <w:rPr>
          <w:rFonts w:ascii="Times New Roman" w:hAnsi="Times New Roman" w:cs="Times New Roman"/>
          <w:bCs/>
          <w:sz w:val="24"/>
          <w:szCs w:val="24"/>
        </w:rPr>
      </w:pPr>
      <w:r w:rsidRPr="00EA773D">
        <w:rPr>
          <w:rFonts w:ascii="Times New Roman" w:hAnsi="Times New Roman" w:cs="Times New Roman"/>
          <w:sz w:val="24"/>
          <w:szCs w:val="24"/>
        </w:rPr>
        <w:t>(</w:t>
      </w:r>
      <w:r w:rsidR="003861F5" w:rsidRPr="00EA773D">
        <w:rPr>
          <w:rFonts w:ascii="Times New Roman" w:hAnsi="Times New Roman" w:cs="Times New Roman"/>
          <w:sz w:val="24"/>
          <w:szCs w:val="24"/>
        </w:rPr>
        <w:t>5</w:t>
      </w:r>
      <w:r w:rsidRPr="00EA773D">
        <w:rPr>
          <w:rFonts w:ascii="Times New Roman" w:hAnsi="Times New Roman" w:cs="Times New Roman"/>
          <w:sz w:val="24"/>
          <w:szCs w:val="24"/>
        </w:rPr>
        <w:t xml:space="preserve">) </w:t>
      </w:r>
      <w:r w:rsidR="000B50D5" w:rsidRPr="00777FCD">
        <w:rPr>
          <w:rFonts w:ascii="Times New Roman" w:hAnsi="Times New Roman" w:cs="Times New Roman"/>
          <w:sz w:val="24"/>
          <w:szCs w:val="24"/>
        </w:rPr>
        <w:t>Häirekeskus</w:t>
      </w:r>
      <w:r w:rsidR="003861F5">
        <w:rPr>
          <w:rFonts w:ascii="Times New Roman" w:eastAsia="Calibri" w:hAnsi="Times New Roman" w:cs="Times New Roman"/>
          <w:sz w:val="24"/>
          <w:szCs w:val="24"/>
        </w:rPr>
        <w:t xml:space="preserve"> vahendab</w:t>
      </w:r>
      <w:r w:rsidR="000B50D5" w:rsidRPr="00777FCD">
        <w:rPr>
          <w:rFonts w:ascii="Times New Roman" w:eastAsia="Calibri" w:hAnsi="Times New Roman" w:cs="Times New Roman"/>
          <w:sz w:val="24"/>
          <w:szCs w:val="24"/>
        </w:rPr>
        <w:t xml:space="preserve"> </w:t>
      </w:r>
      <w:r w:rsidR="000B50D5" w:rsidRPr="00777FCD">
        <w:rPr>
          <w:rFonts w:ascii="Times New Roman" w:hAnsi="Times New Roman" w:cs="Times New Roman"/>
          <w:sz w:val="24"/>
          <w:szCs w:val="24"/>
        </w:rPr>
        <w:t xml:space="preserve">kohustatud isikule </w:t>
      </w:r>
      <w:r w:rsidR="000B50D5" w:rsidRPr="00777FCD">
        <w:rPr>
          <w:rFonts w:ascii="Times New Roman" w:eastAsia="Calibri" w:hAnsi="Times New Roman" w:cs="Times New Roman"/>
          <w:sz w:val="24"/>
          <w:szCs w:val="24"/>
        </w:rPr>
        <w:t>v</w:t>
      </w:r>
      <w:r w:rsidR="003B18C6" w:rsidRPr="00777FCD">
        <w:rPr>
          <w:rFonts w:ascii="Times New Roman" w:eastAsia="Calibri" w:hAnsi="Times New Roman" w:cs="Times New Roman"/>
          <w:sz w:val="24"/>
          <w:szCs w:val="24"/>
        </w:rPr>
        <w:t>iivitamatu ohuteate</w:t>
      </w:r>
      <w:r w:rsidR="003861F5">
        <w:rPr>
          <w:rFonts w:ascii="Times New Roman" w:eastAsia="Calibri" w:hAnsi="Times New Roman" w:cs="Times New Roman"/>
          <w:sz w:val="24"/>
          <w:szCs w:val="24"/>
        </w:rPr>
        <w:t xml:space="preserve"> EE-ALARM-i </w:t>
      </w:r>
      <w:r w:rsidR="000563AA" w:rsidRPr="000563AA">
        <w:rPr>
          <w:rFonts w:ascii="Times New Roman" w:eastAsia="Calibri" w:hAnsi="Times New Roman" w:cs="Times New Roman"/>
          <w:sz w:val="24"/>
          <w:szCs w:val="24"/>
        </w:rPr>
        <w:t>kaudu</w:t>
      </w:r>
      <w:r w:rsidR="000563AA">
        <w:rPr>
          <w:rFonts w:ascii="Times New Roman" w:eastAsia="Calibri" w:hAnsi="Times New Roman" w:cs="Times New Roman"/>
          <w:sz w:val="24"/>
          <w:szCs w:val="24"/>
        </w:rPr>
        <w:t xml:space="preserve">. </w:t>
      </w:r>
      <w:r w:rsidR="003861F5">
        <w:rPr>
          <w:rFonts w:ascii="Times New Roman" w:hAnsi="Times New Roman" w:cs="Times New Roman"/>
          <w:color w:val="202020"/>
          <w:sz w:val="24"/>
          <w:szCs w:val="24"/>
          <w:shd w:val="clear" w:color="auto" w:fill="FFFFFF"/>
        </w:rPr>
        <w:t>EE-ALARM-i</w:t>
      </w:r>
      <w:r w:rsidR="00DB50E9" w:rsidRPr="00FB0FEB">
        <w:rPr>
          <w:rFonts w:ascii="Times New Roman" w:hAnsi="Times New Roman" w:cs="Times New Roman"/>
          <w:color w:val="202020"/>
          <w:sz w:val="24"/>
          <w:szCs w:val="24"/>
          <w:shd w:val="clear" w:color="auto" w:fill="FFFFFF"/>
        </w:rPr>
        <w:t xml:space="preserve"> rikke korral </w:t>
      </w:r>
      <w:r w:rsidR="003861F5">
        <w:rPr>
          <w:rFonts w:ascii="Times New Roman" w:hAnsi="Times New Roman" w:cs="Times New Roman"/>
          <w:color w:val="202020"/>
          <w:sz w:val="24"/>
          <w:szCs w:val="24"/>
          <w:shd w:val="clear" w:color="auto" w:fill="FFFFFF"/>
        </w:rPr>
        <w:t xml:space="preserve">vahendab </w:t>
      </w:r>
      <w:r w:rsidR="00DB50E9" w:rsidRPr="00FB0FEB">
        <w:rPr>
          <w:rFonts w:ascii="Times New Roman" w:hAnsi="Times New Roman" w:cs="Times New Roman"/>
          <w:color w:val="202020"/>
          <w:sz w:val="24"/>
          <w:szCs w:val="24"/>
          <w:shd w:val="clear" w:color="auto" w:fill="FFFFFF"/>
        </w:rPr>
        <w:t>Häirekeskus</w:t>
      </w:r>
      <w:r w:rsidR="00E651B5">
        <w:rPr>
          <w:rFonts w:ascii="Times New Roman" w:hAnsi="Times New Roman" w:cs="Times New Roman"/>
          <w:color w:val="202020"/>
          <w:sz w:val="24"/>
          <w:szCs w:val="24"/>
          <w:shd w:val="clear" w:color="auto" w:fill="FFFFFF"/>
        </w:rPr>
        <w:t xml:space="preserve"> kohustatud </w:t>
      </w:r>
      <w:r w:rsidR="00CC51E7">
        <w:rPr>
          <w:rFonts w:ascii="Times New Roman" w:hAnsi="Times New Roman" w:cs="Times New Roman"/>
          <w:color w:val="202020"/>
          <w:sz w:val="24"/>
          <w:szCs w:val="24"/>
          <w:shd w:val="clear" w:color="auto" w:fill="FFFFFF"/>
        </w:rPr>
        <w:t xml:space="preserve">isikule </w:t>
      </w:r>
      <w:r w:rsidR="00DB50E9">
        <w:rPr>
          <w:rFonts w:ascii="Times New Roman" w:hAnsi="Times New Roman" w:cs="Times New Roman"/>
          <w:color w:val="202020"/>
          <w:sz w:val="24"/>
          <w:szCs w:val="24"/>
          <w:shd w:val="clear" w:color="auto" w:fill="FFFFFF"/>
        </w:rPr>
        <w:t>viivitamatu ohuteate</w:t>
      </w:r>
      <w:r w:rsidR="00DB50E9" w:rsidRPr="00FB0FEB">
        <w:rPr>
          <w:rFonts w:ascii="Times New Roman" w:hAnsi="Times New Roman" w:cs="Times New Roman"/>
          <w:color w:val="202020"/>
          <w:sz w:val="24"/>
          <w:szCs w:val="24"/>
          <w:shd w:val="clear" w:color="auto" w:fill="FFFFFF"/>
        </w:rPr>
        <w:t xml:space="preserve"> viivitamata muul viisil.</w:t>
      </w:r>
    </w:p>
    <w:p w14:paraId="4283E86B" w14:textId="77777777" w:rsidR="00523990" w:rsidRDefault="00523990">
      <w:pPr>
        <w:pStyle w:val="Vahedeta"/>
        <w:jc w:val="both"/>
        <w:rPr>
          <w:rFonts w:ascii="Times New Roman" w:hAnsi="Times New Roman" w:cs="Times New Roman"/>
          <w:bCs/>
          <w:sz w:val="24"/>
          <w:szCs w:val="24"/>
        </w:rPr>
      </w:pPr>
    </w:p>
    <w:p w14:paraId="735A1A4F" w14:textId="547EEA20" w:rsidR="00B43DC3" w:rsidRDefault="00B43DC3" w:rsidP="00A24A62">
      <w:pPr>
        <w:pStyle w:val="Vahedeta"/>
        <w:jc w:val="both"/>
        <w:rPr>
          <w:rFonts w:ascii="Times New Roman" w:eastAsia="Times New Roman" w:hAnsi="Times New Roman" w:cs="Times New Roman"/>
          <w:sz w:val="24"/>
          <w:szCs w:val="28"/>
          <w:lang w:eastAsia="da-DK"/>
        </w:rPr>
      </w:pPr>
      <w:r w:rsidRPr="00A24A62">
        <w:rPr>
          <w:rFonts w:ascii="Times New Roman" w:eastAsia="Times New Roman" w:hAnsi="Times New Roman" w:cs="Times New Roman"/>
          <w:sz w:val="24"/>
          <w:szCs w:val="28"/>
          <w:lang w:eastAsia="da-DK"/>
        </w:rPr>
        <w:t>(</w:t>
      </w:r>
      <w:r w:rsidR="003861F5">
        <w:rPr>
          <w:rFonts w:ascii="Times New Roman" w:eastAsia="Times New Roman" w:hAnsi="Times New Roman" w:cs="Times New Roman"/>
          <w:sz w:val="24"/>
          <w:szCs w:val="28"/>
          <w:lang w:eastAsia="da-DK"/>
        </w:rPr>
        <w:t>6</w:t>
      </w:r>
      <w:r w:rsidRPr="00A24A62">
        <w:rPr>
          <w:rFonts w:ascii="Times New Roman" w:eastAsia="Times New Roman" w:hAnsi="Times New Roman" w:cs="Times New Roman"/>
          <w:sz w:val="24"/>
          <w:szCs w:val="28"/>
          <w:lang w:eastAsia="da-DK"/>
        </w:rPr>
        <w:t>) Viivitamatu ohuteate edastamisele elektroonilise side võrgus kindlaksmääratud geograafilisel alal asuvale mobiiltelefoniteenuse kliendile ja rändlusteenuse kasutajale kohaldatakse elektroonilise side seaduse</w:t>
      </w:r>
      <w:r w:rsidR="008C044B">
        <w:rPr>
          <w:rFonts w:ascii="Times New Roman" w:eastAsia="Times New Roman" w:hAnsi="Times New Roman" w:cs="Times New Roman"/>
          <w:sz w:val="24"/>
          <w:szCs w:val="28"/>
          <w:lang w:eastAsia="da-DK"/>
        </w:rPr>
        <w:t xml:space="preserve"> §-s 105</w:t>
      </w:r>
      <w:r w:rsidR="008C044B">
        <w:rPr>
          <w:rFonts w:ascii="Times New Roman" w:eastAsia="Times New Roman" w:hAnsi="Times New Roman" w:cs="Times New Roman"/>
          <w:sz w:val="24"/>
          <w:szCs w:val="28"/>
          <w:vertAlign w:val="superscript"/>
          <w:lang w:eastAsia="da-DK"/>
        </w:rPr>
        <w:t>1</w:t>
      </w:r>
      <w:r w:rsidRPr="00A24A62">
        <w:rPr>
          <w:rFonts w:ascii="Times New Roman" w:eastAsia="Times New Roman" w:hAnsi="Times New Roman" w:cs="Times New Roman"/>
          <w:sz w:val="24"/>
          <w:szCs w:val="28"/>
          <w:lang w:eastAsia="da-DK"/>
        </w:rPr>
        <w:t xml:space="preserve"> sätestatut.</w:t>
      </w:r>
    </w:p>
    <w:p w14:paraId="3E9E2BA4" w14:textId="77777777" w:rsidR="003B18C6" w:rsidRPr="00A24A62" w:rsidRDefault="003B18C6" w:rsidP="00A24A62">
      <w:pPr>
        <w:pStyle w:val="Vahedeta"/>
        <w:jc w:val="both"/>
        <w:rPr>
          <w:rFonts w:ascii="Times New Roman" w:hAnsi="Times New Roman" w:cs="Times New Roman"/>
          <w:sz w:val="28"/>
          <w:szCs w:val="28"/>
        </w:rPr>
      </w:pPr>
    </w:p>
    <w:p w14:paraId="36CB5650" w14:textId="35711810" w:rsidR="001B6DE9" w:rsidRDefault="00B43DC3">
      <w:pPr>
        <w:pStyle w:val="Vahedeta"/>
        <w:jc w:val="both"/>
        <w:rPr>
          <w:rFonts w:ascii="Times New Roman" w:eastAsia="Times New Roman" w:hAnsi="Times New Roman" w:cs="Times New Roman"/>
          <w:sz w:val="24"/>
          <w:szCs w:val="28"/>
          <w:lang w:eastAsia="da-DK"/>
        </w:rPr>
      </w:pPr>
      <w:r w:rsidRPr="00A24A62">
        <w:rPr>
          <w:rFonts w:ascii="Times New Roman" w:eastAsia="Times New Roman" w:hAnsi="Times New Roman" w:cs="Times New Roman"/>
          <w:sz w:val="24"/>
          <w:szCs w:val="28"/>
          <w:lang w:eastAsia="da-DK"/>
        </w:rPr>
        <w:t>(</w:t>
      </w:r>
      <w:r w:rsidR="003861F5">
        <w:rPr>
          <w:rFonts w:ascii="Times New Roman" w:eastAsia="Times New Roman" w:hAnsi="Times New Roman" w:cs="Times New Roman"/>
          <w:sz w:val="24"/>
          <w:szCs w:val="28"/>
          <w:lang w:eastAsia="da-DK"/>
        </w:rPr>
        <w:t>7</w:t>
      </w:r>
      <w:r w:rsidR="001B6DE9" w:rsidRPr="00A24A62">
        <w:rPr>
          <w:rFonts w:ascii="Times New Roman" w:eastAsia="Times New Roman" w:hAnsi="Times New Roman" w:cs="Times New Roman"/>
          <w:sz w:val="24"/>
          <w:szCs w:val="28"/>
          <w:lang w:eastAsia="da-DK"/>
        </w:rPr>
        <w:t>) Viivitamatu ohuteate edastamise sireenis</w:t>
      </w:r>
      <w:r w:rsidR="00544B47">
        <w:rPr>
          <w:rFonts w:ascii="Times New Roman" w:eastAsia="Times New Roman" w:hAnsi="Times New Roman" w:cs="Times New Roman"/>
          <w:sz w:val="24"/>
          <w:szCs w:val="28"/>
          <w:lang w:eastAsia="da-DK"/>
        </w:rPr>
        <w:t xml:space="preserve">eadme </w:t>
      </w:r>
      <w:r w:rsidR="001B6DE9" w:rsidRPr="00A24A62">
        <w:rPr>
          <w:rFonts w:ascii="Times New Roman" w:eastAsia="Times New Roman" w:hAnsi="Times New Roman" w:cs="Times New Roman"/>
          <w:sz w:val="24"/>
          <w:szCs w:val="28"/>
          <w:lang w:eastAsia="da-DK"/>
        </w:rPr>
        <w:t xml:space="preserve">kaudu </w:t>
      </w:r>
      <w:r w:rsidR="00265D1A">
        <w:rPr>
          <w:rFonts w:ascii="Times New Roman" w:eastAsia="Times New Roman" w:hAnsi="Times New Roman" w:cs="Times New Roman"/>
          <w:sz w:val="24"/>
          <w:szCs w:val="28"/>
          <w:lang w:eastAsia="da-DK"/>
        </w:rPr>
        <w:t xml:space="preserve">võib </w:t>
      </w:r>
      <w:r w:rsidR="001B6DE9" w:rsidRPr="00A24A62">
        <w:rPr>
          <w:rFonts w:ascii="Times New Roman" w:eastAsia="Times New Roman" w:hAnsi="Times New Roman" w:cs="Times New Roman"/>
          <w:sz w:val="24"/>
          <w:szCs w:val="28"/>
          <w:lang w:eastAsia="da-DK"/>
        </w:rPr>
        <w:t>otsusta</w:t>
      </w:r>
      <w:r w:rsidR="00265D1A">
        <w:rPr>
          <w:rFonts w:ascii="Times New Roman" w:eastAsia="Times New Roman" w:hAnsi="Times New Roman" w:cs="Times New Roman"/>
          <w:sz w:val="24"/>
          <w:szCs w:val="28"/>
          <w:lang w:eastAsia="da-DK"/>
        </w:rPr>
        <w:t xml:space="preserve">da </w:t>
      </w:r>
      <w:r w:rsidR="00703F4D">
        <w:rPr>
          <w:rFonts w:ascii="Times New Roman" w:eastAsia="Times New Roman" w:hAnsi="Times New Roman" w:cs="Times New Roman"/>
          <w:sz w:val="24"/>
          <w:szCs w:val="28"/>
          <w:lang w:eastAsia="da-DK"/>
        </w:rPr>
        <w:t>Päästeamet, Kaitsevägi, Kaitsepolitseiamet, Politsei- ja Piirivalveamet</w:t>
      </w:r>
      <w:r w:rsidR="00322617">
        <w:rPr>
          <w:rFonts w:ascii="Times New Roman" w:eastAsia="Times New Roman" w:hAnsi="Times New Roman" w:cs="Times New Roman"/>
          <w:sz w:val="24"/>
          <w:szCs w:val="28"/>
          <w:lang w:eastAsia="da-DK"/>
        </w:rPr>
        <w:t xml:space="preserve">, </w:t>
      </w:r>
      <w:r w:rsidR="00703F4D">
        <w:rPr>
          <w:rFonts w:ascii="Times New Roman" w:eastAsia="Times New Roman" w:hAnsi="Times New Roman" w:cs="Times New Roman"/>
          <w:sz w:val="24"/>
          <w:szCs w:val="28"/>
          <w:lang w:eastAsia="da-DK"/>
        </w:rPr>
        <w:t>Keskkonnaamet</w:t>
      </w:r>
      <w:r w:rsidR="00322617">
        <w:rPr>
          <w:rFonts w:ascii="Times New Roman" w:eastAsia="Times New Roman" w:hAnsi="Times New Roman" w:cs="Times New Roman"/>
          <w:sz w:val="24"/>
          <w:szCs w:val="28"/>
          <w:lang w:eastAsia="da-DK"/>
        </w:rPr>
        <w:t xml:space="preserve">, </w:t>
      </w:r>
      <w:r w:rsidR="00322617" w:rsidRPr="00265D1A">
        <w:rPr>
          <w:rFonts w:ascii="Times New Roman" w:hAnsi="Times New Roman" w:cs="Times New Roman"/>
          <w:bCs/>
          <w:sz w:val="24"/>
          <w:szCs w:val="24"/>
        </w:rPr>
        <w:t xml:space="preserve">eriolukorra </w:t>
      </w:r>
      <w:r w:rsidR="00322617">
        <w:rPr>
          <w:rFonts w:ascii="Times New Roman" w:hAnsi="Times New Roman" w:cs="Times New Roman"/>
          <w:bCs/>
          <w:sz w:val="24"/>
          <w:szCs w:val="24"/>
        </w:rPr>
        <w:t xml:space="preserve">juht, </w:t>
      </w:r>
      <w:r w:rsidR="00322617" w:rsidRPr="00265D1A">
        <w:rPr>
          <w:rFonts w:ascii="Times New Roman" w:hAnsi="Times New Roman" w:cs="Times New Roman"/>
          <w:bCs/>
          <w:sz w:val="24"/>
          <w:szCs w:val="24"/>
        </w:rPr>
        <w:t>eriolukorra tööde juht</w:t>
      </w:r>
      <w:r w:rsidR="00322617">
        <w:rPr>
          <w:rFonts w:ascii="Times New Roman" w:hAnsi="Times New Roman" w:cs="Times New Roman"/>
          <w:bCs/>
          <w:sz w:val="24"/>
          <w:szCs w:val="24"/>
        </w:rPr>
        <w:t xml:space="preserve"> ning </w:t>
      </w:r>
      <w:r w:rsidR="00322617" w:rsidRPr="004C4620">
        <w:rPr>
          <w:rFonts w:ascii="Times New Roman" w:hAnsi="Times New Roman" w:cs="Times New Roman"/>
          <w:bCs/>
          <w:sz w:val="24"/>
          <w:szCs w:val="24"/>
        </w:rPr>
        <w:t>kõrgendatud kaitsevalmiduse, erakorralise seisukorra või sõjaseisukorra aja</w:t>
      </w:r>
      <w:r w:rsidR="00322617">
        <w:rPr>
          <w:rFonts w:ascii="Times New Roman" w:hAnsi="Times New Roman" w:cs="Times New Roman"/>
          <w:bCs/>
          <w:sz w:val="24"/>
          <w:szCs w:val="24"/>
        </w:rPr>
        <w:t xml:space="preserve">l </w:t>
      </w:r>
      <w:r w:rsidR="00322617" w:rsidRPr="00265D1A">
        <w:rPr>
          <w:rFonts w:ascii="Times New Roman" w:hAnsi="Times New Roman" w:cs="Times New Roman"/>
          <w:bCs/>
          <w:sz w:val="24"/>
          <w:szCs w:val="24"/>
        </w:rPr>
        <w:t>peaminist</w:t>
      </w:r>
      <w:r w:rsidR="00322617">
        <w:rPr>
          <w:rFonts w:ascii="Times New Roman" w:hAnsi="Times New Roman" w:cs="Times New Roman"/>
          <w:bCs/>
          <w:sz w:val="24"/>
          <w:szCs w:val="24"/>
        </w:rPr>
        <w:t>er</w:t>
      </w:r>
      <w:r w:rsidR="00703F4D">
        <w:rPr>
          <w:rFonts w:ascii="Times New Roman" w:eastAsia="Times New Roman" w:hAnsi="Times New Roman" w:cs="Times New Roman"/>
          <w:sz w:val="24"/>
          <w:szCs w:val="28"/>
          <w:lang w:eastAsia="da-DK"/>
        </w:rPr>
        <w:t xml:space="preserve">. </w:t>
      </w:r>
    </w:p>
    <w:p w14:paraId="69C29B4E" w14:textId="77777777" w:rsidR="0042463C" w:rsidRDefault="0042463C">
      <w:pPr>
        <w:pStyle w:val="Vahedeta"/>
        <w:jc w:val="both"/>
        <w:rPr>
          <w:rFonts w:ascii="Times New Roman" w:eastAsia="Times New Roman" w:hAnsi="Times New Roman" w:cs="Times New Roman"/>
          <w:sz w:val="24"/>
          <w:szCs w:val="28"/>
          <w:lang w:eastAsia="da-DK"/>
        </w:rPr>
      </w:pPr>
    </w:p>
    <w:p w14:paraId="4D77F83D" w14:textId="46944325" w:rsidR="001B6DE9" w:rsidRDefault="0042463C" w:rsidP="00A24A62">
      <w:pPr>
        <w:pStyle w:val="Vahedeta"/>
        <w:jc w:val="both"/>
        <w:rPr>
          <w:rFonts w:ascii="Times New Roman" w:hAnsi="Times New Roman" w:cs="Times New Roman"/>
          <w:bCs/>
          <w:sz w:val="24"/>
          <w:szCs w:val="24"/>
        </w:rPr>
      </w:pPr>
      <w:r w:rsidRPr="00B2506C">
        <w:rPr>
          <w:rFonts w:ascii="Times New Roman" w:eastAsia="Times New Roman" w:hAnsi="Times New Roman" w:cs="Times New Roman"/>
          <w:sz w:val="24"/>
          <w:szCs w:val="28"/>
          <w:lang w:eastAsia="da-DK"/>
        </w:rPr>
        <w:t>(</w:t>
      </w:r>
      <w:r w:rsidR="003861F5">
        <w:rPr>
          <w:rFonts w:ascii="Times New Roman" w:eastAsia="Times New Roman" w:hAnsi="Times New Roman" w:cs="Times New Roman"/>
          <w:sz w:val="24"/>
          <w:szCs w:val="28"/>
          <w:lang w:eastAsia="da-DK"/>
        </w:rPr>
        <w:t>8</w:t>
      </w:r>
      <w:r w:rsidRPr="00B2506C">
        <w:rPr>
          <w:rFonts w:ascii="Times New Roman" w:eastAsia="Times New Roman" w:hAnsi="Times New Roman" w:cs="Times New Roman"/>
          <w:sz w:val="24"/>
          <w:szCs w:val="28"/>
          <w:lang w:eastAsia="da-DK"/>
        </w:rPr>
        <w:t xml:space="preserve">) </w:t>
      </w:r>
      <w:r w:rsidR="003B18C6" w:rsidRPr="003B18C6">
        <w:rPr>
          <w:rFonts w:ascii="Times New Roman" w:hAnsi="Times New Roman" w:cs="Times New Roman"/>
          <w:bCs/>
          <w:sz w:val="24"/>
          <w:szCs w:val="24"/>
        </w:rPr>
        <w:t>Viivitamatu ohuteate edastamiseks vajaliku sireenis</w:t>
      </w:r>
      <w:r w:rsidR="00544B47">
        <w:rPr>
          <w:rFonts w:ascii="Times New Roman" w:hAnsi="Times New Roman" w:cs="Times New Roman"/>
          <w:bCs/>
          <w:sz w:val="24"/>
          <w:szCs w:val="24"/>
        </w:rPr>
        <w:t xml:space="preserve">eadme </w:t>
      </w:r>
      <w:r w:rsidR="003B18C6" w:rsidRPr="003B18C6">
        <w:rPr>
          <w:rFonts w:ascii="Times New Roman" w:hAnsi="Times New Roman" w:cs="Times New Roman"/>
          <w:bCs/>
          <w:sz w:val="24"/>
          <w:szCs w:val="24"/>
        </w:rPr>
        <w:t>kasutuselevõtmist korraldab ja</w:t>
      </w:r>
      <w:r w:rsidR="005557A6">
        <w:rPr>
          <w:rFonts w:ascii="Times New Roman" w:hAnsi="Times New Roman" w:cs="Times New Roman"/>
          <w:bCs/>
          <w:sz w:val="24"/>
          <w:szCs w:val="24"/>
        </w:rPr>
        <w:t xml:space="preserve"> </w:t>
      </w:r>
      <w:r w:rsidR="003B18C6" w:rsidRPr="003B18C6">
        <w:rPr>
          <w:rFonts w:ascii="Times New Roman" w:hAnsi="Times New Roman" w:cs="Times New Roman"/>
          <w:bCs/>
          <w:sz w:val="24"/>
          <w:szCs w:val="24"/>
        </w:rPr>
        <w:t>sireeniseadme paigaldamise koha</w:t>
      </w:r>
      <w:r w:rsidR="00F165D1">
        <w:rPr>
          <w:rFonts w:ascii="Times New Roman" w:hAnsi="Times New Roman" w:cs="Times New Roman"/>
          <w:bCs/>
          <w:sz w:val="24"/>
          <w:szCs w:val="24"/>
        </w:rPr>
        <w:t>, sealhulgas a</w:t>
      </w:r>
      <w:r w:rsidR="00F165D1" w:rsidRPr="00F165D1">
        <w:rPr>
          <w:rFonts w:ascii="Times New Roman" w:hAnsi="Times New Roman" w:cs="Times New Roman"/>
          <w:bCs/>
          <w:sz w:val="24"/>
          <w:szCs w:val="24"/>
        </w:rPr>
        <w:t>sjaõigusseaduse § 158</w:t>
      </w:r>
      <w:r w:rsidR="00F165D1" w:rsidRPr="00F165D1">
        <w:rPr>
          <w:rFonts w:ascii="Times New Roman" w:hAnsi="Times New Roman" w:cs="Times New Roman"/>
          <w:bCs/>
          <w:sz w:val="24"/>
          <w:szCs w:val="24"/>
          <w:vertAlign w:val="superscript"/>
        </w:rPr>
        <w:t>1</w:t>
      </w:r>
      <w:r w:rsidR="00F165D1" w:rsidRPr="00F165D1">
        <w:rPr>
          <w:rFonts w:ascii="Times New Roman" w:hAnsi="Times New Roman" w:cs="Times New Roman"/>
          <w:bCs/>
          <w:sz w:val="24"/>
          <w:szCs w:val="24"/>
        </w:rPr>
        <w:t xml:space="preserve"> lõikes 1 sätestatud </w:t>
      </w:r>
      <w:r w:rsidR="00F165D1" w:rsidRPr="00F165D1">
        <w:rPr>
          <w:rFonts w:ascii="Times New Roman" w:hAnsi="Times New Roman" w:cs="Times New Roman"/>
          <w:bCs/>
          <w:sz w:val="24"/>
          <w:szCs w:val="24"/>
        </w:rPr>
        <w:lastRenderedPageBreak/>
        <w:t>tehnovõrgu või -rajatise talumise kohustuse kehtestamise</w:t>
      </w:r>
      <w:r w:rsidR="00F165D1">
        <w:rPr>
          <w:rFonts w:ascii="Times New Roman" w:hAnsi="Times New Roman" w:cs="Times New Roman"/>
          <w:bCs/>
          <w:sz w:val="24"/>
          <w:szCs w:val="24"/>
        </w:rPr>
        <w:t>,</w:t>
      </w:r>
      <w:r w:rsidR="003B18C6" w:rsidRPr="003B18C6">
        <w:rPr>
          <w:rFonts w:ascii="Times New Roman" w:hAnsi="Times New Roman" w:cs="Times New Roman"/>
          <w:bCs/>
          <w:sz w:val="24"/>
          <w:szCs w:val="24"/>
        </w:rPr>
        <w:t xml:space="preserve"> </w:t>
      </w:r>
      <w:commentRangeStart w:id="11"/>
      <w:r w:rsidR="003B18C6" w:rsidRPr="003B18C6">
        <w:rPr>
          <w:rFonts w:ascii="Times New Roman" w:hAnsi="Times New Roman" w:cs="Times New Roman"/>
          <w:bCs/>
          <w:sz w:val="24"/>
          <w:szCs w:val="24"/>
        </w:rPr>
        <w:t>otsustab Päästeamet</w:t>
      </w:r>
      <w:commentRangeEnd w:id="11"/>
      <w:r w:rsidR="008D238A">
        <w:rPr>
          <w:rStyle w:val="Kommentaariviide"/>
        </w:rPr>
        <w:commentReference w:id="11"/>
      </w:r>
      <w:r w:rsidR="003B18C6" w:rsidRPr="003B18C6">
        <w:rPr>
          <w:rFonts w:ascii="Times New Roman" w:hAnsi="Times New Roman" w:cs="Times New Roman"/>
          <w:bCs/>
          <w:sz w:val="24"/>
          <w:szCs w:val="24"/>
        </w:rPr>
        <w:t>, arvestades käesoleva</w:t>
      </w:r>
      <w:r w:rsidR="002536E0">
        <w:rPr>
          <w:rFonts w:ascii="Times New Roman" w:hAnsi="Times New Roman" w:cs="Times New Roman"/>
          <w:bCs/>
          <w:sz w:val="24"/>
          <w:szCs w:val="24"/>
        </w:rPr>
        <w:t xml:space="preserve"> </w:t>
      </w:r>
      <w:r w:rsidR="003B18C6" w:rsidRPr="003B18C6">
        <w:rPr>
          <w:rFonts w:ascii="Times New Roman" w:hAnsi="Times New Roman" w:cs="Times New Roman"/>
          <w:bCs/>
          <w:sz w:val="24"/>
          <w:szCs w:val="24"/>
        </w:rPr>
        <w:t xml:space="preserve">paragrahvi lõike </w:t>
      </w:r>
      <w:r w:rsidR="00027812">
        <w:rPr>
          <w:rFonts w:ascii="Times New Roman" w:hAnsi="Times New Roman" w:cs="Times New Roman"/>
          <w:bCs/>
          <w:sz w:val="24"/>
          <w:szCs w:val="24"/>
        </w:rPr>
        <w:t>9</w:t>
      </w:r>
      <w:r w:rsidR="003B18C6" w:rsidRPr="003B18C6">
        <w:rPr>
          <w:rFonts w:ascii="Times New Roman" w:hAnsi="Times New Roman" w:cs="Times New Roman"/>
          <w:bCs/>
          <w:sz w:val="24"/>
          <w:szCs w:val="24"/>
        </w:rPr>
        <w:t xml:space="preserve"> alusel kehtestatud nõudeid.</w:t>
      </w:r>
    </w:p>
    <w:p w14:paraId="39E1CD91" w14:textId="77777777" w:rsidR="003B18C6" w:rsidRPr="003B18C6" w:rsidRDefault="003B18C6" w:rsidP="00A24A62">
      <w:pPr>
        <w:pStyle w:val="Vahedeta"/>
        <w:jc w:val="both"/>
        <w:rPr>
          <w:rFonts w:ascii="Times New Roman" w:hAnsi="Times New Roman" w:cs="Times New Roman"/>
          <w:bCs/>
          <w:sz w:val="24"/>
          <w:szCs w:val="24"/>
        </w:rPr>
      </w:pPr>
    </w:p>
    <w:p w14:paraId="75FCFC7D" w14:textId="6119BCC2" w:rsidR="007E2163" w:rsidRDefault="003B18C6" w:rsidP="007E2163">
      <w:pPr>
        <w:pStyle w:val="Vahedeta"/>
        <w:jc w:val="both"/>
        <w:rPr>
          <w:rFonts w:ascii="Times New Roman" w:hAnsi="Times New Roman" w:cs="Times New Roman"/>
          <w:bCs/>
          <w:sz w:val="24"/>
          <w:szCs w:val="24"/>
        </w:rPr>
      </w:pPr>
      <w:r w:rsidRPr="003B18C6">
        <w:rPr>
          <w:rFonts w:ascii="Times New Roman" w:hAnsi="Times New Roman" w:cs="Times New Roman"/>
          <w:bCs/>
          <w:sz w:val="24"/>
          <w:szCs w:val="24"/>
        </w:rPr>
        <w:t>(</w:t>
      </w:r>
      <w:r w:rsidR="00027812">
        <w:rPr>
          <w:rFonts w:ascii="Times New Roman" w:hAnsi="Times New Roman" w:cs="Times New Roman"/>
          <w:bCs/>
          <w:sz w:val="24"/>
          <w:szCs w:val="24"/>
        </w:rPr>
        <w:t>9</w:t>
      </w:r>
      <w:r w:rsidRPr="003B18C6">
        <w:rPr>
          <w:rFonts w:ascii="Times New Roman" w:hAnsi="Times New Roman" w:cs="Times New Roman"/>
          <w:bCs/>
          <w:sz w:val="24"/>
          <w:szCs w:val="24"/>
        </w:rPr>
        <w:t xml:space="preserve">) </w:t>
      </w:r>
      <w:r w:rsidR="007E2163">
        <w:rPr>
          <w:rFonts w:ascii="Times New Roman" w:hAnsi="Times New Roman" w:cs="Times New Roman"/>
          <w:bCs/>
          <w:sz w:val="24"/>
          <w:szCs w:val="24"/>
        </w:rPr>
        <w:t>Viivitamatu ohuteate edastamise</w:t>
      </w:r>
      <w:r w:rsidR="001E65D9">
        <w:rPr>
          <w:rFonts w:ascii="Times New Roman" w:hAnsi="Times New Roman" w:cs="Times New Roman"/>
          <w:bCs/>
          <w:sz w:val="24"/>
          <w:szCs w:val="24"/>
        </w:rPr>
        <w:t xml:space="preserve"> ja selleks valmistumise</w:t>
      </w:r>
      <w:r w:rsidR="007E2163">
        <w:rPr>
          <w:rFonts w:ascii="Times New Roman" w:hAnsi="Times New Roman" w:cs="Times New Roman"/>
          <w:bCs/>
          <w:sz w:val="24"/>
          <w:szCs w:val="24"/>
        </w:rPr>
        <w:t xml:space="preserve"> tingimused ja korra</w:t>
      </w:r>
      <w:r w:rsidR="00070C37">
        <w:rPr>
          <w:rFonts w:ascii="Times New Roman" w:hAnsi="Times New Roman" w:cs="Times New Roman"/>
          <w:bCs/>
          <w:sz w:val="24"/>
          <w:szCs w:val="24"/>
        </w:rPr>
        <w:t xml:space="preserve"> ning </w:t>
      </w:r>
      <w:r w:rsidR="007E2163">
        <w:rPr>
          <w:rFonts w:ascii="Times New Roman" w:hAnsi="Times New Roman" w:cs="Times New Roman"/>
          <w:bCs/>
          <w:sz w:val="24"/>
          <w:szCs w:val="24"/>
        </w:rPr>
        <w:t>sireenis</w:t>
      </w:r>
      <w:r w:rsidR="00544B47">
        <w:rPr>
          <w:rFonts w:ascii="Times New Roman" w:hAnsi="Times New Roman" w:cs="Times New Roman"/>
          <w:bCs/>
          <w:sz w:val="24"/>
          <w:szCs w:val="24"/>
        </w:rPr>
        <w:t>eadmele</w:t>
      </w:r>
      <w:r w:rsidR="007E2163">
        <w:rPr>
          <w:rFonts w:ascii="Times New Roman" w:hAnsi="Times New Roman" w:cs="Times New Roman"/>
          <w:bCs/>
          <w:sz w:val="24"/>
          <w:szCs w:val="24"/>
        </w:rPr>
        <w:t xml:space="preserve"> esitatavad nõuded, sireenis</w:t>
      </w:r>
      <w:r w:rsidR="00544B47">
        <w:rPr>
          <w:rFonts w:ascii="Times New Roman" w:hAnsi="Times New Roman" w:cs="Times New Roman"/>
          <w:bCs/>
          <w:sz w:val="24"/>
          <w:szCs w:val="24"/>
        </w:rPr>
        <w:t xml:space="preserve">eadmetega </w:t>
      </w:r>
      <w:r w:rsidR="007E2163">
        <w:rPr>
          <w:rFonts w:ascii="Times New Roman" w:hAnsi="Times New Roman" w:cs="Times New Roman"/>
          <w:bCs/>
          <w:sz w:val="24"/>
          <w:szCs w:val="24"/>
        </w:rPr>
        <w:t>kaetavad alad, sireenis</w:t>
      </w:r>
      <w:r w:rsidR="00544B47">
        <w:rPr>
          <w:rFonts w:ascii="Times New Roman" w:hAnsi="Times New Roman" w:cs="Times New Roman"/>
          <w:bCs/>
          <w:sz w:val="24"/>
          <w:szCs w:val="24"/>
        </w:rPr>
        <w:t>eadme</w:t>
      </w:r>
      <w:r w:rsidR="006D53A4">
        <w:rPr>
          <w:rFonts w:ascii="Times New Roman" w:hAnsi="Times New Roman" w:cs="Times New Roman"/>
          <w:bCs/>
          <w:sz w:val="24"/>
          <w:szCs w:val="24"/>
        </w:rPr>
        <w:t>te</w:t>
      </w:r>
      <w:r w:rsidR="007E2163">
        <w:rPr>
          <w:rFonts w:ascii="Times New Roman" w:hAnsi="Times New Roman" w:cs="Times New Roman"/>
          <w:bCs/>
          <w:sz w:val="24"/>
          <w:szCs w:val="24"/>
        </w:rPr>
        <w:t xml:space="preserve"> haldamise ja testimise tingimused ja korra </w:t>
      </w:r>
      <w:r w:rsidR="007E2163" w:rsidRPr="007E2163">
        <w:rPr>
          <w:rFonts w:ascii="Times New Roman" w:hAnsi="Times New Roman" w:cs="Times New Roman"/>
          <w:bCs/>
          <w:sz w:val="24"/>
          <w:szCs w:val="24"/>
        </w:rPr>
        <w:t>kehtestab sisejulgeoleku tagamise valdkonna eest vastutav minister määrusega</w:t>
      </w:r>
      <w:r w:rsidR="007E2163">
        <w:rPr>
          <w:rFonts w:ascii="Times New Roman" w:hAnsi="Times New Roman" w:cs="Times New Roman"/>
          <w:bCs/>
          <w:sz w:val="24"/>
          <w:szCs w:val="24"/>
        </w:rPr>
        <w:t>.“</w:t>
      </w:r>
      <w:r w:rsidR="007E3BC3">
        <w:rPr>
          <w:rFonts w:ascii="Times New Roman" w:hAnsi="Times New Roman" w:cs="Times New Roman"/>
          <w:bCs/>
          <w:sz w:val="24"/>
          <w:szCs w:val="24"/>
        </w:rPr>
        <w:t>;</w:t>
      </w:r>
    </w:p>
    <w:p w14:paraId="03DDE008" w14:textId="77777777" w:rsidR="0033620F" w:rsidRDefault="0033620F" w:rsidP="003102E7">
      <w:pPr>
        <w:pStyle w:val="Vahedeta"/>
        <w:rPr>
          <w:rFonts w:ascii="Times New Roman" w:hAnsi="Times New Roman" w:cs="Times New Roman"/>
          <w:b/>
          <w:sz w:val="24"/>
          <w:szCs w:val="24"/>
        </w:rPr>
      </w:pPr>
    </w:p>
    <w:p w14:paraId="21F3AD74" w14:textId="5F3DA465" w:rsidR="000376AF" w:rsidRDefault="008B3F7C" w:rsidP="003102E7">
      <w:pPr>
        <w:pStyle w:val="Vahedeta"/>
        <w:rPr>
          <w:rFonts w:ascii="Times New Roman" w:eastAsia="Times New Roman" w:hAnsi="Times New Roman" w:cs="Times New Roman"/>
          <w:iCs/>
          <w:sz w:val="24"/>
          <w:szCs w:val="24"/>
          <w:lang w:eastAsia="et-EE"/>
        </w:rPr>
      </w:pPr>
      <w:r>
        <w:rPr>
          <w:rFonts w:ascii="Times New Roman" w:hAnsi="Times New Roman" w:cs="Times New Roman"/>
          <w:b/>
          <w:bCs/>
          <w:sz w:val="24"/>
          <w:szCs w:val="24"/>
        </w:rPr>
        <w:t>2</w:t>
      </w:r>
      <w:r w:rsidR="00B267FE" w:rsidRPr="00BA0DD1">
        <w:rPr>
          <w:rFonts w:ascii="Times New Roman" w:hAnsi="Times New Roman" w:cs="Times New Roman"/>
          <w:b/>
          <w:bCs/>
          <w:sz w:val="24"/>
          <w:szCs w:val="24"/>
        </w:rPr>
        <w:t>)</w:t>
      </w:r>
      <w:r w:rsidR="00B267FE">
        <w:rPr>
          <w:rFonts w:ascii="Times New Roman" w:hAnsi="Times New Roman" w:cs="Times New Roman"/>
          <w:sz w:val="24"/>
          <w:szCs w:val="24"/>
        </w:rPr>
        <w:t xml:space="preserve"> </w:t>
      </w:r>
      <w:bookmarkStart w:id="12" w:name="_Hlk169688118"/>
      <w:bookmarkStart w:id="13" w:name="_Hlk180486511"/>
      <w:r w:rsidR="003410D6">
        <w:rPr>
          <w:rFonts w:ascii="Times New Roman" w:hAnsi="Times New Roman" w:cs="Times New Roman"/>
          <w:sz w:val="24"/>
          <w:szCs w:val="24"/>
        </w:rPr>
        <w:t>seadus</w:t>
      </w:r>
      <w:r w:rsidR="003102E7">
        <w:rPr>
          <w:rFonts w:ascii="Times New Roman" w:hAnsi="Times New Roman" w:cs="Times New Roman"/>
          <w:sz w:val="24"/>
          <w:szCs w:val="24"/>
        </w:rPr>
        <w:t>t</w:t>
      </w:r>
      <w:r w:rsidR="00ED7024">
        <w:rPr>
          <w:rFonts w:ascii="Times New Roman" w:eastAsia="Times New Roman" w:hAnsi="Times New Roman" w:cs="Times New Roman"/>
          <w:iCs/>
          <w:sz w:val="24"/>
          <w:szCs w:val="24"/>
          <w:lang w:eastAsia="et-EE"/>
        </w:rPr>
        <w:t xml:space="preserve"> täiendatakse </w:t>
      </w:r>
      <w:r w:rsidR="003E3843">
        <w:rPr>
          <w:rFonts w:ascii="Times New Roman" w:eastAsia="Times New Roman" w:hAnsi="Times New Roman" w:cs="Times New Roman"/>
          <w:iCs/>
          <w:sz w:val="24"/>
          <w:szCs w:val="24"/>
          <w:lang w:eastAsia="et-EE"/>
        </w:rPr>
        <w:t xml:space="preserve">§-ga </w:t>
      </w:r>
      <w:r w:rsidR="00ED7024">
        <w:rPr>
          <w:rFonts w:ascii="Times New Roman" w:eastAsia="Times New Roman" w:hAnsi="Times New Roman" w:cs="Times New Roman"/>
          <w:iCs/>
          <w:sz w:val="24"/>
          <w:szCs w:val="24"/>
          <w:lang w:eastAsia="et-EE"/>
        </w:rPr>
        <w:t>16</w:t>
      </w:r>
      <w:r w:rsidR="00162E8B">
        <w:rPr>
          <w:rFonts w:ascii="Times New Roman" w:eastAsia="Times New Roman" w:hAnsi="Times New Roman" w:cs="Times New Roman"/>
          <w:iCs/>
          <w:sz w:val="24"/>
          <w:szCs w:val="24"/>
          <w:vertAlign w:val="superscript"/>
          <w:lang w:eastAsia="et-EE"/>
        </w:rPr>
        <w:t>1</w:t>
      </w:r>
      <w:r w:rsidR="00ED7024">
        <w:rPr>
          <w:rFonts w:ascii="Times New Roman" w:eastAsia="Times New Roman" w:hAnsi="Times New Roman" w:cs="Times New Roman"/>
          <w:iCs/>
          <w:sz w:val="24"/>
          <w:szCs w:val="24"/>
          <w:lang w:eastAsia="et-EE"/>
        </w:rPr>
        <w:t xml:space="preserve"> järgmises sõnastuses</w:t>
      </w:r>
      <w:bookmarkEnd w:id="12"/>
      <w:r w:rsidR="00ED7024">
        <w:rPr>
          <w:rFonts w:ascii="Times New Roman" w:eastAsia="Times New Roman" w:hAnsi="Times New Roman" w:cs="Times New Roman"/>
          <w:iCs/>
          <w:sz w:val="24"/>
          <w:szCs w:val="24"/>
          <w:lang w:eastAsia="et-EE"/>
        </w:rPr>
        <w:t>:</w:t>
      </w:r>
      <w:bookmarkEnd w:id="13"/>
    </w:p>
    <w:p w14:paraId="15CCB40B" w14:textId="5DD18334" w:rsidR="00ED7024" w:rsidRDefault="00ED7024" w:rsidP="003410D6">
      <w:pPr>
        <w:pStyle w:val="Vahedeta"/>
        <w:rPr>
          <w:rFonts w:ascii="Times New Roman" w:eastAsia="Times New Roman" w:hAnsi="Times New Roman" w:cs="Times New Roman"/>
          <w:iCs/>
          <w:sz w:val="24"/>
          <w:szCs w:val="24"/>
          <w:lang w:eastAsia="et-EE"/>
        </w:rPr>
      </w:pPr>
    </w:p>
    <w:p w14:paraId="49A34997" w14:textId="1F455EAF" w:rsidR="00ED7024" w:rsidRPr="00EA773D" w:rsidRDefault="00ED7024" w:rsidP="003410D6">
      <w:pPr>
        <w:pStyle w:val="Vahedeta"/>
        <w:rPr>
          <w:rFonts w:ascii="Times New Roman" w:eastAsia="Times New Roman" w:hAnsi="Times New Roman" w:cs="Times New Roman"/>
          <w:sz w:val="24"/>
          <w:szCs w:val="24"/>
          <w:lang w:eastAsia="et-EE"/>
        </w:rPr>
      </w:pPr>
      <w:bookmarkStart w:id="14" w:name="_Hlk180486639"/>
      <w:r w:rsidRPr="00EA773D">
        <w:rPr>
          <w:rFonts w:ascii="Times New Roman" w:eastAsia="Times New Roman" w:hAnsi="Times New Roman" w:cs="Times New Roman"/>
          <w:sz w:val="24"/>
          <w:szCs w:val="24"/>
          <w:lang w:eastAsia="et-EE"/>
        </w:rPr>
        <w:t>„</w:t>
      </w:r>
      <w:r w:rsidRPr="00EA773D">
        <w:rPr>
          <w:rFonts w:ascii="Times New Roman" w:eastAsia="Times New Roman" w:hAnsi="Times New Roman" w:cs="Times New Roman"/>
          <w:b/>
          <w:sz w:val="24"/>
          <w:szCs w:val="24"/>
          <w:lang w:eastAsia="et-EE"/>
        </w:rPr>
        <w:t>§ 16</w:t>
      </w:r>
      <w:r w:rsidR="00162E8B" w:rsidRPr="00EA773D">
        <w:rPr>
          <w:rFonts w:ascii="Times New Roman" w:eastAsia="Times New Roman" w:hAnsi="Times New Roman" w:cs="Times New Roman"/>
          <w:b/>
          <w:sz w:val="24"/>
          <w:szCs w:val="24"/>
          <w:vertAlign w:val="superscript"/>
          <w:lang w:eastAsia="et-EE"/>
        </w:rPr>
        <w:t>1</w:t>
      </w:r>
      <w:r w:rsidR="00DD5977" w:rsidRPr="00EA773D">
        <w:rPr>
          <w:rFonts w:ascii="Times New Roman" w:eastAsia="Times New Roman" w:hAnsi="Times New Roman" w:cs="Times New Roman"/>
          <w:b/>
          <w:sz w:val="24"/>
          <w:szCs w:val="24"/>
          <w:lang w:eastAsia="et-EE"/>
        </w:rPr>
        <w:t>.</w:t>
      </w:r>
      <w:r w:rsidRPr="00EA773D">
        <w:rPr>
          <w:rFonts w:ascii="Times New Roman" w:eastAsia="Times New Roman" w:hAnsi="Times New Roman" w:cs="Times New Roman"/>
          <w:b/>
          <w:sz w:val="24"/>
          <w:szCs w:val="24"/>
          <w:lang w:eastAsia="et-EE"/>
        </w:rPr>
        <w:t xml:space="preserve"> Varjumine</w:t>
      </w:r>
    </w:p>
    <w:bookmarkEnd w:id="14"/>
    <w:p w14:paraId="1C521163" w14:textId="253D8C24" w:rsidR="003410D6" w:rsidRDefault="003410D6" w:rsidP="003410D6">
      <w:pPr>
        <w:pStyle w:val="Vahedeta"/>
      </w:pPr>
    </w:p>
    <w:p w14:paraId="393457BD" w14:textId="4C8BAAE0" w:rsidR="00E404D9" w:rsidRPr="006E0D7D" w:rsidRDefault="00ED7024" w:rsidP="00ED7024">
      <w:pPr>
        <w:spacing w:after="0" w:line="240" w:lineRule="auto"/>
        <w:jc w:val="both"/>
        <w:rPr>
          <w:rFonts w:ascii="Times New Roman" w:eastAsia="Times New Roman" w:hAnsi="Times New Roman" w:cs="Times New Roman"/>
          <w:sz w:val="24"/>
          <w:szCs w:val="24"/>
          <w:lang w:eastAsia="da-DK"/>
        </w:rPr>
      </w:pPr>
      <w:commentRangeStart w:id="15"/>
      <w:r w:rsidRPr="00B714D0">
        <w:rPr>
          <w:rFonts w:ascii="Times New Roman" w:eastAsia="Times New Roman" w:hAnsi="Times New Roman" w:cs="Times New Roman"/>
          <w:sz w:val="24"/>
          <w:szCs w:val="24"/>
          <w:lang w:eastAsia="da-DK"/>
        </w:rPr>
        <w:t>(1) Varjumi</w:t>
      </w:r>
      <w:r w:rsidR="00862A48">
        <w:rPr>
          <w:rFonts w:ascii="Times New Roman" w:eastAsia="Times New Roman" w:hAnsi="Times New Roman" w:cs="Times New Roman"/>
          <w:sz w:val="24"/>
          <w:szCs w:val="24"/>
          <w:lang w:eastAsia="da-DK"/>
        </w:rPr>
        <w:t>ne</w:t>
      </w:r>
      <w:r>
        <w:rPr>
          <w:rFonts w:ascii="Times New Roman" w:eastAsia="Times New Roman" w:hAnsi="Times New Roman" w:cs="Times New Roman"/>
          <w:sz w:val="24"/>
          <w:szCs w:val="24"/>
          <w:lang w:eastAsia="da-DK"/>
        </w:rPr>
        <w:t xml:space="preserve"> </w:t>
      </w:r>
      <w:r w:rsidR="00DD5977">
        <w:rPr>
          <w:rFonts w:ascii="Times New Roman" w:eastAsia="Times New Roman" w:hAnsi="Times New Roman" w:cs="Times New Roman"/>
          <w:sz w:val="24"/>
          <w:szCs w:val="24"/>
          <w:lang w:eastAsia="da-DK"/>
        </w:rPr>
        <w:t>käesoleva seaduse tähenduses</w:t>
      </w:r>
      <w:r w:rsidR="00DD5977" w:rsidRPr="00B714D0">
        <w:rPr>
          <w:rFonts w:ascii="Times New Roman" w:eastAsia="Times New Roman" w:hAnsi="Times New Roman" w:cs="Times New Roman"/>
          <w:sz w:val="24"/>
          <w:szCs w:val="24"/>
          <w:lang w:eastAsia="da-DK"/>
        </w:rPr>
        <w:t xml:space="preserve"> </w:t>
      </w:r>
      <w:r w:rsidRPr="00B714D0">
        <w:rPr>
          <w:rFonts w:ascii="Times New Roman" w:eastAsia="Times New Roman" w:hAnsi="Times New Roman" w:cs="Times New Roman"/>
          <w:sz w:val="24"/>
          <w:szCs w:val="24"/>
          <w:lang w:eastAsia="da-DK"/>
        </w:rPr>
        <w:t xml:space="preserve">on </w:t>
      </w:r>
      <w:r w:rsidR="00E85879" w:rsidRPr="00DD5977">
        <w:rPr>
          <w:rFonts w:ascii="Times New Roman" w:eastAsia="Times New Roman" w:hAnsi="Times New Roman" w:cs="Times New Roman"/>
          <w:sz w:val="24"/>
          <w:szCs w:val="24"/>
          <w:lang w:eastAsia="da-DK"/>
        </w:rPr>
        <w:t>kõrgendatud vahetu ohu</w:t>
      </w:r>
      <w:r w:rsidR="00E85879" w:rsidRPr="00E85879">
        <w:rPr>
          <w:rFonts w:ascii="Times New Roman" w:eastAsia="Times New Roman" w:hAnsi="Times New Roman" w:cs="Times New Roman"/>
          <w:sz w:val="24"/>
          <w:szCs w:val="24"/>
          <w:lang w:eastAsia="da-DK"/>
        </w:rPr>
        <w:t xml:space="preserve"> korral </w:t>
      </w:r>
      <w:r w:rsidRPr="00B714D0">
        <w:rPr>
          <w:rFonts w:ascii="Times New Roman" w:eastAsia="Times New Roman" w:hAnsi="Times New Roman" w:cs="Times New Roman"/>
          <w:sz w:val="24"/>
          <w:szCs w:val="24"/>
          <w:lang w:eastAsia="da-DK"/>
        </w:rPr>
        <w:t>ohustatud alal</w:t>
      </w:r>
      <w:r w:rsidR="00E85879">
        <w:rPr>
          <w:rFonts w:ascii="Times New Roman" w:eastAsia="Times New Roman" w:hAnsi="Times New Roman" w:cs="Times New Roman"/>
          <w:sz w:val="24"/>
          <w:szCs w:val="24"/>
          <w:lang w:eastAsia="da-DK"/>
        </w:rPr>
        <w:t xml:space="preserve"> </w:t>
      </w:r>
      <w:r w:rsidR="00F34E18">
        <w:rPr>
          <w:rFonts w:ascii="Times New Roman" w:eastAsia="Times New Roman" w:hAnsi="Times New Roman" w:cs="Times New Roman"/>
          <w:sz w:val="24"/>
          <w:szCs w:val="24"/>
          <w:lang w:eastAsia="da-DK"/>
        </w:rPr>
        <w:t xml:space="preserve">viibiva isiku ajutine ümberpaiknemine sobivasse ruumi või ehitisse </w:t>
      </w:r>
      <w:r w:rsidRPr="00B714D0">
        <w:rPr>
          <w:rFonts w:ascii="Times New Roman" w:eastAsia="Times New Roman" w:hAnsi="Times New Roman" w:cs="Times New Roman"/>
          <w:sz w:val="24"/>
          <w:szCs w:val="24"/>
          <w:lang w:eastAsia="da-DK"/>
        </w:rPr>
        <w:t>või seal püsimine</w:t>
      </w:r>
      <w:r w:rsidR="00F34E18">
        <w:rPr>
          <w:rFonts w:ascii="Times New Roman" w:eastAsia="Times New Roman" w:hAnsi="Times New Roman" w:cs="Times New Roman"/>
          <w:sz w:val="24"/>
          <w:szCs w:val="24"/>
          <w:lang w:eastAsia="da-DK"/>
        </w:rPr>
        <w:t xml:space="preserve"> isiku elu ja tervise kaitseks</w:t>
      </w:r>
      <w:r w:rsidR="004B24E6">
        <w:rPr>
          <w:rFonts w:ascii="Times New Roman" w:eastAsia="Times New Roman" w:hAnsi="Times New Roman" w:cs="Times New Roman"/>
          <w:sz w:val="24"/>
          <w:szCs w:val="24"/>
          <w:lang w:eastAsia="da-DK"/>
        </w:rPr>
        <w:t>.</w:t>
      </w:r>
      <w:r w:rsidR="00751962" w:rsidRPr="00751962">
        <w:rPr>
          <w:rFonts w:ascii="Times New Roman" w:eastAsia="Times New Roman" w:hAnsi="Times New Roman" w:cs="Times New Roman"/>
          <w:sz w:val="24"/>
          <w:szCs w:val="24"/>
          <w:lang w:eastAsia="da-DK"/>
        </w:rPr>
        <w:t xml:space="preserve"> </w:t>
      </w:r>
      <w:commentRangeEnd w:id="15"/>
      <w:r w:rsidR="006502F5">
        <w:rPr>
          <w:rStyle w:val="Kommentaariviide"/>
        </w:rPr>
        <w:commentReference w:id="15"/>
      </w:r>
    </w:p>
    <w:p w14:paraId="6A0C4D8C" w14:textId="77777777" w:rsidR="00332672" w:rsidRDefault="00332672" w:rsidP="00D90D64">
      <w:pPr>
        <w:spacing w:after="0" w:line="240" w:lineRule="auto"/>
        <w:jc w:val="both"/>
        <w:rPr>
          <w:rFonts w:ascii="Times New Roman" w:eastAsia="Times New Roman" w:hAnsi="Times New Roman" w:cs="Times New Roman"/>
          <w:sz w:val="24"/>
          <w:szCs w:val="24"/>
          <w:lang w:eastAsia="da-DK"/>
        </w:rPr>
      </w:pPr>
    </w:p>
    <w:p w14:paraId="30D493B1" w14:textId="28D7CD36" w:rsidR="00D90D64" w:rsidRDefault="00BA0DD1" w:rsidP="00D90D64">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w:t>
      </w:r>
      <w:r w:rsidR="005C37D4">
        <w:rPr>
          <w:rFonts w:ascii="Times New Roman" w:eastAsia="Times New Roman" w:hAnsi="Times New Roman" w:cs="Times New Roman"/>
          <w:sz w:val="24"/>
          <w:szCs w:val="24"/>
          <w:lang w:eastAsia="da-DK"/>
        </w:rPr>
        <w:t>2</w:t>
      </w:r>
      <w:r>
        <w:rPr>
          <w:rFonts w:ascii="Times New Roman" w:eastAsia="Times New Roman" w:hAnsi="Times New Roman" w:cs="Times New Roman"/>
          <w:sz w:val="24"/>
          <w:szCs w:val="24"/>
          <w:lang w:eastAsia="da-DK"/>
        </w:rPr>
        <w:t xml:space="preserve">) </w:t>
      </w:r>
      <w:r w:rsidR="00827606">
        <w:rPr>
          <w:rFonts w:ascii="Times New Roman" w:eastAsia="Times New Roman" w:hAnsi="Times New Roman" w:cs="Times New Roman"/>
          <w:sz w:val="24"/>
          <w:szCs w:val="24"/>
          <w:lang w:eastAsia="da-DK"/>
        </w:rPr>
        <w:t>Varjumist korraldab Päästeamet. Varjumise korrald</w:t>
      </w:r>
      <w:r w:rsidR="009B2A6E">
        <w:rPr>
          <w:rFonts w:ascii="Times New Roman" w:eastAsia="Times New Roman" w:hAnsi="Times New Roman" w:cs="Times New Roman"/>
          <w:sz w:val="24"/>
          <w:szCs w:val="24"/>
          <w:lang w:eastAsia="da-DK"/>
        </w:rPr>
        <w:t>amine</w:t>
      </w:r>
      <w:r w:rsidR="00827606">
        <w:rPr>
          <w:rFonts w:ascii="Times New Roman" w:eastAsia="Times New Roman" w:hAnsi="Times New Roman" w:cs="Times New Roman"/>
          <w:sz w:val="24"/>
          <w:szCs w:val="24"/>
          <w:lang w:eastAsia="da-DK"/>
        </w:rPr>
        <w:t xml:space="preserve"> hõlmab varjumiseks valmistumist, </w:t>
      </w:r>
      <w:r w:rsidR="003355FC">
        <w:rPr>
          <w:rFonts w:ascii="Times New Roman" w:eastAsia="Times New Roman" w:hAnsi="Times New Roman" w:cs="Times New Roman"/>
          <w:sz w:val="24"/>
          <w:szCs w:val="24"/>
          <w:lang w:eastAsia="da-DK"/>
        </w:rPr>
        <w:t xml:space="preserve">sealhulgas avalikkuse teadlikkuse tõstmist ja teavitamist. </w:t>
      </w:r>
      <w:r w:rsidR="00371322" w:rsidRPr="00371322">
        <w:rPr>
          <w:rFonts w:ascii="Times New Roman" w:eastAsia="Times New Roman" w:hAnsi="Times New Roman" w:cs="Times New Roman"/>
          <w:sz w:val="24"/>
          <w:szCs w:val="24"/>
          <w:lang w:eastAsia="da-DK"/>
        </w:rPr>
        <w:t>Varjumise korraldamisel teeb Päästeamet koostööd</w:t>
      </w:r>
      <w:r w:rsidR="00371322">
        <w:rPr>
          <w:rFonts w:ascii="Times New Roman" w:eastAsia="Times New Roman" w:hAnsi="Times New Roman" w:cs="Times New Roman"/>
          <w:sz w:val="24"/>
          <w:szCs w:val="24"/>
          <w:lang w:eastAsia="da-DK"/>
        </w:rPr>
        <w:t xml:space="preserve"> </w:t>
      </w:r>
      <w:r w:rsidR="00371322" w:rsidRPr="00371322">
        <w:rPr>
          <w:rFonts w:ascii="Times New Roman" w:eastAsia="Times New Roman" w:hAnsi="Times New Roman" w:cs="Times New Roman"/>
          <w:sz w:val="24"/>
          <w:szCs w:val="24"/>
          <w:lang w:eastAsia="da-DK"/>
        </w:rPr>
        <w:t>kohaliku omavalitsuse üksus</w:t>
      </w:r>
      <w:r w:rsidR="00371322">
        <w:rPr>
          <w:rFonts w:ascii="Times New Roman" w:eastAsia="Times New Roman" w:hAnsi="Times New Roman" w:cs="Times New Roman"/>
          <w:sz w:val="24"/>
          <w:szCs w:val="24"/>
          <w:lang w:eastAsia="da-DK"/>
        </w:rPr>
        <w:t>te</w:t>
      </w:r>
      <w:r w:rsidR="00371322" w:rsidRPr="00371322">
        <w:rPr>
          <w:rFonts w:ascii="Times New Roman" w:eastAsia="Times New Roman" w:hAnsi="Times New Roman" w:cs="Times New Roman"/>
          <w:sz w:val="24"/>
          <w:szCs w:val="24"/>
          <w:lang w:eastAsia="da-DK"/>
        </w:rPr>
        <w:t>, asutuste ja isikutega.</w:t>
      </w:r>
      <w:r w:rsidR="00371322">
        <w:rPr>
          <w:rFonts w:ascii="Times New Roman" w:eastAsia="Times New Roman" w:hAnsi="Times New Roman" w:cs="Times New Roman"/>
          <w:sz w:val="24"/>
          <w:szCs w:val="24"/>
          <w:lang w:eastAsia="da-DK"/>
        </w:rPr>
        <w:t xml:space="preserve"> </w:t>
      </w:r>
    </w:p>
    <w:p w14:paraId="7A5B987B" w14:textId="77777777" w:rsidR="00ED7024" w:rsidRPr="006E0D7D" w:rsidRDefault="00ED7024" w:rsidP="00ED7024">
      <w:pPr>
        <w:spacing w:after="0" w:line="240" w:lineRule="auto"/>
        <w:jc w:val="both"/>
        <w:rPr>
          <w:rFonts w:ascii="Times New Roman" w:eastAsia="Times New Roman" w:hAnsi="Times New Roman" w:cs="Times New Roman"/>
          <w:sz w:val="24"/>
          <w:szCs w:val="24"/>
          <w:lang w:eastAsia="da-DK"/>
        </w:rPr>
      </w:pPr>
    </w:p>
    <w:p w14:paraId="26F59D5F" w14:textId="746286CD" w:rsidR="00ED7024" w:rsidRDefault="00ED7024" w:rsidP="00ED7024">
      <w:pPr>
        <w:spacing w:after="0" w:line="240" w:lineRule="auto"/>
        <w:jc w:val="both"/>
        <w:rPr>
          <w:rFonts w:ascii="Times New Roman" w:eastAsia="Times New Roman" w:hAnsi="Times New Roman" w:cs="Times New Roman"/>
          <w:sz w:val="24"/>
          <w:szCs w:val="24"/>
          <w:lang w:eastAsia="da-DK"/>
        </w:rPr>
      </w:pPr>
      <w:r w:rsidRPr="006E0D7D">
        <w:rPr>
          <w:rFonts w:ascii="Times New Roman" w:eastAsia="Times New Roman" w:hAnsi="Times New Roman" w:cs="Times New Roman"/>
          <w:sz w:val="24"/>
          <w:szCs w:val="24"/>
          <w:lang w:eastAsia="da-DK"/>
        </w:rPr>
        <w:t>(</w:t>
      </w:r>
      <w:r w:rsidR="005C37D4">
        <w:rPr>
          <w:rFonts w:ascii="Times New Roman" w:eastAsia="Times New Roman" w:hAnsi="Times New Roman" w:cs="Times New Roman"/>
          <w:sz w:val="24"/>
          <w:szCs w:val="24"/>
          <w:lang w:eastAsia="da-DK"/>
        </w:rPr>
        <w:t>3</w:t>
      </w:r>
      <w:r w:rsidRPr="006E0D7D">
        <w:rPr>
          <w:rFonts w:ascii="Times New Roman" w:eastAsia="Times New Roman" w:hAnsi="Times New Roman" w:cs="Times New Roman"/>
          <w:sz w:val="24"/>
          <w:szCs w:val="24"/>
          <w:lang w:eastAsia="da-DK"/>
        </w:rPr>
        <w:t xml:space="preserve">) </w:t>
      </w:r>
      <w:bookmarkStart w:id="16" w:name="_Hlk181022259"/>
      <w:r w:rsidRPr="006E0D7D">
        <w:rPr>
          <w:rFonts w:ascii="Times New Roman" w:eastAsia="Times New Roman" w:hAnsi="Times New Roman" w:cs="Times New Roman"/>
          <w:sz w:val="24"/>
          <w:szCs w:val="24"/>
          <w:lang w:eastAsia="da-DK"/>
        </w:rPr>
        <w:t xml:space="preserve">Päästeamet </w:t>
      </w:r>
      <w:r w:rsidR="007E6483">
        <w:rPr>
          <w:rFonts w:ascii="Times New Roman" w:eastAsia="Times New Roman" w:hAnsi="Times New Roman" w:cs="Times New Roman"/>
          <w:sz w:val="24"/>
          <w:szCs w:val="24"/>
          <w:lang w:eastAsia="da-DK"/>
        </w:rPr>
        <w:t>ning</w:t>
      </w:r>
      <w:r w:rsidR="007E6483" w:rsidRPr="006E0D7D">
        <w:rPr>
          <w:rFonts w:ascii="Times New Roman" w:eastAsia="Times New Roman" w:hAnsi="Times New Roman" w:cs="Times New Roman"/>
          <w:sz w:val="24"/>
          <w:szCs w:val="24"/>
          <w:lang w:eastAsia="da-DK"/>
        </w:rPr>
        <w:t xml:space="preserve"> </w:t>
      </w:r>
      <w:r w:rsidRPr="006E0D7D">
        <w:rPr>
          <w:rFonts w:ascii="Times New Roman" w:eastAsia="Times New Roman" w:hAnsi="Times New Roman" w:cs="Times New Roman"/>
          <w:sz w:val="24"/>
          <w:szCs w:val="24"/>
          <w:lang w:eastAsia="da-DK"/>
        </w:rPr>
        <w:t xml:space="preserve">Politsei- ja </w:t>
      </w:r>
      <w:r w:rsidRPr="00983CBD">
        <w:rPr>
          <w:rFonts w:ascii="Times New Roman" w:eastAsia="Times New Roman" w:hAnsi="Times New Roman" w:cs="Times New Roman"/>
          <w:sz w:val="24"/>
          <w:szCs w:val="24"/>
          <w:lang w:eastAsia="da-DK"/>
        </w:rPr>
        <w:t>Piirivalveamet</w:t>
      </w:r>
      <w:r w:rsidR="009C14CC">
        <w:rPr>
          <w:rFonts w:ascii="Times New Roman" w:eastAsia="Times New Roman" w:hAnsi="Times New Roman" w:cs="Times New Roman"/>
          <w:sz w:val="24"/>
          <w:szCs w:val="24"/>
          <w:lang w:eastAsia="da-DK"/>
        </w:rPr>
        <w:t xml:space="preserve"> võib</w:t>
      </w:r>
      <w:r w:rsidRPr="00983CBD">
        <w:rPr>
          <w:rFonts w:ascii="Times New Roman" w:eastAsia="Times New Roman" w:hAnsi="Times New Roman" w:cs="Times New Roman"/>
          <w:sz w:val="24"/>
          <w:szCs w:val="24"/>
          <w:lang w:eastAsia="da-DK"/>
        </w:rPr>
        <w:t xml:space="preserve"> </w:t>
      </w:r>
      <w:r w:rsidR="005E48FB">
        <w:rPr>
          <w:rFonts w:ascii="Times New Roman" w:eastAsia="Times New Roman" w:hAnsi="Times New Roman" w:cs="Times New Roman"/>
          <w:sz w:val="24"/>
          <w:szCs w:val="24"/>
          <w:lang w:eastAsia="da-DK"/>
        </w:rPr>
        <w:t>varjumise</w:t>
      </w:r>
      <w:r w:rsidR="0079310A">
        <w:rPr>
          <w:rFonts w:ascii="Times New Roman" w:eastAsia="Times New Roman" w:hAnsi="Times New Roman" w:cs="Times New Roman"/>
          <w:sz w:val="24"/>
          <w:szCs w:val="24"/>
          <w:lang w:eastAsia="da-DK"/>
        </w:rPr>
        <w:t xml:space="preserve"> tagamiseks</w:t>
      </w:r>
      <w:r w:rsidR="005E48FB">
        <w:rPr>
          <w:rFonts w:ascii="Times New Roman" w:eastAsia="Times New Roman" w:hAnsi="Times New Roman" w:cs="Times New Roman"/>
          <w:sz w:val="24"/>
          <w:szCs w:val="24"/>
          <w:lang w:eastAsia="da-DK"/>
        </w:rPr>
        <w:t xml:space="preserve"> </w:t>
      </w:r>
      <w:r w:rsidRPr="00983CBD">
        <w:rPr>
          <w:rFonts w:ascii="Times New Roman" w:eastAsia="Times New Roman" w:hAnsi="Times New Roman" w:cs="Times New Roman"/>
          <w:sz w:val="24"/>
          <w:szCs w:val="24"/>
          <w:lang w:eastAsia="da-DK"/>
        </w:rPr>
        <w:t>kohaldada korrakaitseseaduse §-des 30, 32</w:t>
      </w:r>
      <w:r w:rsidR="008F2D98">
        <w:rPr>
          <w:rFonts w:ascii="Times New Roman" w:eastAsia="Times New Roman" w:hAnsi="Times New Roman" w:cs="Times New Roman"/>
          <w:sz w:val="24"/>
          <w:szCs w:val="24"/>
          <w:lang w:eastAsia="da-DK"/>
        </w:rPr>
        <w:t>,</w:t>
      </w:r>
      <w:r w:rsidRPr="00983CBD">
        <w:rPr>
          <w:rFonts w:ascii="Times New Roman" w:eastAsia="Times New Roman" w:hAnsi="Times New Roman" w:cs="Times New Roman"/>
          <w:sz w:val="24"/>
          <w:szCs w:val="24"/>
          <w:lang w:eastAsia="da-DK"/>
        </w:rPr>
        <w:t xml:space="preserve"> </w:t>
      </w:r>
      <w:r w:rsidR="009E3AA6" w:rsidRPr="00983CBD">
        <w:rPr>
          <w:rFonts w:ascii="Times New Roman" w:eastAsia="Times New Roman" w:hAnsi="Times New Roman" w:cs="Times New Roman"/>
          <w:sz w:val="24"/>
          <w:szCs w:val="24"/>
          <w:lang w:eastAsia="da-DK"/>
        </w:rPr>
        <w:t>44</w:t>
      </w:r>
      <w:r w:rsidR="008F2D98">
        <w:rPr>
          <w:rFonts w:ascii="Times New Roman" w:eastAsia="Times New Roman" w:hAnsi="Times New Roman" w:cs="Times New Roman"/>
          <w:sz w:val="24"/>
          <w:szCs w:val="24"/>
          <w:lang w:eastAsia="da-DK"/>
        </w:rPr>
        <w:t>, 45, 46, 47, 48, 49, 50, 51</w:t>
      </w:r>
      <w:r w:rsidR="009D107A">
        <w:rPr>
          <w:rFonts w:ascii="Times New Roman" w:eastAsia="Times New Roman" w:hAnsi="Times New Roman" w:cs="Times New Roman"/>
          <w:sz w:val="24"/>
          <w:szCs w:val="24"/>
          <w:lang w:eastAsia="da-DK"/>
        </w:rPr>
        <w:t xml:space="preserve"> ja</w:t>
      </w:r>
      <w:r w:rsidR="008F2D98">
        <w:rPr>
          <w:rFonts w:ascii="Times New Roman" w:eastAsia="Times New Roman" w:hAnsi="Times New Roman" w:cs="Times New Roman"/>
          <w:sz w:val="24"/>
          <w:szCs w:val="24"/>
          <w:lang w:eastAsia="da-DK"/>
        </w:rPr>
        <w:t xml:space="preserve"> </w:t>
      </w:r>
      <w:r w:rsidR="009E3AA6" w:rsidRPr="00983CBD">
        <w:rPr>
          <w:rFonts w:ascii="Times New Roman" w:eastAsia="Times New Roman" w:hAnsi="Times New Roman" w:cs="Times New Roman"/>
          <w:sz w:val="24"/>
          <w:szCs w:val="24"/>
          <w:lang w:eastAsia="da-DK"/>
        </w:rPr>
        <w:t>52 sätes</w:t>
      </w:r>
      <w:r w:rsidR="009E3AA6" w:rsidRPr="006E0D7D">
        <w:rPr>
          <w:rFonts w:ascii="Times New Roman" w:eastAsia="Times New Roman" w:hAnsi="Times New Roman" w:cs="Times New Roman"/>
          <w:sz w:val="24"/>
          <w:szCs w:val="24"/>
          <w:lang w:eastAsia="da-DK"/>
        </w:rPr>
        <w:t xml:space="preserve">tatud </w:t>
      </w:r>
      <w:r w:rsidRPr="006E0D7D">
        <w:rPr>
          <w:rFonts w:ascii="Times New Roman" w:eastAsia="Times New Roman" w:hAnsi="Times New Roman" w:cs="Times New Roman"/>
          <w:sz w:val="24"/>
          <w:szCs w:val="24"/>
          <w:lang w:eastAsia="da-DK"/>
        </w:rPr>
        <w:t xml:space="preserve">riikliku järelevalve erimeetmeid </w:t>
      </w:r>
      <w:r w:rsidR="00A75CE4">
        <w:rPr>
          <w:rFonts w:ascii="Times New Roman" w:eastAsia="Times New Roman" w:hAnsi="Times New Roman" w:cs="Times New Roman"/>
          <w:sz w:val="24"/>
          <w:szCs w:val="24"/>
          <w:lang w:eastAsia="da-DK"/>
        </w:rPr>
        <w:t>ning</w:t>
      </w:r>
      <w:r w:rsidR="00A75CE4" w:rsidRPr="006E0D7D">
        <w:rPr>
          <w:rFonts w:ascii="Times New Roman" w:eastAsia="Times New Roman" w:hAnsi="Times New Roman" w:cs="Times New Roman"/>
          <w:sz w:val="24"/>
          <w:szCs w:val="24"/>
          <w:lang w:eastAsia="da-DK"/>
        </w:rPr>
        <w:t xml:space="preserve"> </w:t>
      </w:r>
      <w:r w:rsidRPr="006E0D7D">
        <w:rPr>
          <w:rFonts w:ascii="Times New Roman" w:eastAsia="Times New Roman" w:hAnsi="Times New Roman" w:cs="Times New Roman"/>
          <w:sz w:val="24"/>
          <w:szCs w:val="24"/>
          <w:lang w:eastAsia="da-DK"/>
        </w:rPr>
        <w:t>vahetut sundi korrakaitseseaduses sätestatud alusel ja korras. Korrakaitseseaduse §-s 44 sätestatud viibimiskeeldu võib üle 12 tunni kohaldada Päästeameti</w:t>
      </w:r>
      <w:r w:rsidR="00FA29FB">
        <w:rPr>
          <w:rFonts w:ascii="Times New Roman" w:eastAsia="Times New Roman" w:hAnsi="Times New Roman" w:cs="Times New Roman"/>
          <w:sz w:val="24"/>
          <w:szCs w:val="24"/>
          <w:lang w:eastAsia="da-DK"/>
        </w:rPr>
        <w:t xml:space="preserve"> päästekeskuse juhi </w:t>
      </w:r>
      <w:r w:rsidR="006B6BB6">
        <w:rPr>
          <w:rFonts w:ascii="Times New Roman" w:eastAsia="Times New Roman" w:hAnsi="Times New Roman" w:cs="Times New Roman"/>
          <w:sz w:val="24"/>
          <w:szCs w:val="24"/>
          <w:lang w:eastAsia="da-DK"/>
        </w:rPr>
        <w:t>või</w:t>
      </w:r>
      <w:r w:rsidR="00FB7A1D">
        <w:rPr>
          <w:rFonts w:ascii="Times New Roman" w:eastAsia="Times New Roman" w:hAnsi="Times New Roman" w:cs="Times New Roman"/>
          <w:sz w:val="24"/>
          <w:szCs w:val="24"/>
          <w:lang w:eastAsia="da-DK"/>
        </w:rPr>
        <w:t xml:space="preserve"> Politsei- ja Piirivalveameti</w:t>
      </w:r>
      <w:r w:rsidR="006B6BB6">
        <w:rPr>
          <w:rFonts w:ascii="Times New Roman" w:eastAsia="Times New Roman" w:hAnsi="Times New Roman" w:cs="Times New Roman"/>
          <w:sz w:val="24"/>
          <w:szCs w:val="24"/>
          <w:lang w:eastAsia="da-DK"/>
        </w:rPr>
        <w:t xml:space="preserve"> prefekti</w:t>
      </w:r>
      <w:r w:rsidRPr="006E0D7D">
        <w:rPr>
          <w:rFonts w:ascii="Times New Roman" w:eastAsia="Times New Roman" w:hAnsi="Times New Roman" w:cs="Times New Roman"/>
          <w:sz w:val="24"/>
          <w:szCs w:val="24"/>
          <w:lang w:eastAsia="da-DK"/>
        </w:rPr>
        <w:t xml:space="preserve"> loal.</w:t>
      </w:r>
    </w:p>
    <w:bookmarkEnd w:id="16"/>
    <w:p w14:paraId="736FF41A" w14:textId="77777777" w:rsidR="00A76271" w:rsidRDefault="00A76271" w:rsidP="00ED7024">
      <w:pPr>
        <w:spacing w:after="0" w:line="240" w:lineRule="auto"/>
        <w:jc w:val="both"/>
        <w:rPr>
          <w:rFonts w:ascii="Times New Roman" w:eastAsia="Times New Roman" w:hAnsi="Times New Roman" w:cs="Times New Roman"/>
          <w:sz w:val="24"/>
          <w:szCs w:val="24"/>
          <w:lang w:eastAsia="da-DK"/>
        </w:rPr>
      </w:pPr>
    </w:p>
    <w:p w14:paraId="2392BF09" w14:textId="41ED3120" w:rsidR="00A76271" w:rsidRPr="00A76271" w:rsidRDefault="00A76271" w:rsidP="00A76271">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(4) Päästeamet</w:t>
      </w:r>
      <w:r w:rsidRPr="00A76271">
        <w:rPr>
          <w:rFonts w:ascii="Times New Roman" w:eastAsia="Times New Roman" w:hAnsi="Times New Roman" w:cs="Times New Roman"/>
          <w:sz w:val="24"/>
          <w:szCs w:val="24"/>
          <w:lang w:eastAsia="da-DK"/>
        </w:rPr>
        <w:t xml:space="preserve"> võib </w:t>
      </w:r>
      <w:r>
        <w:rPr>
          <w:rFonts w:ascii="Times New Roman" w:eastAsia="Times New Roman" w:hAnsi="Times New Roman" w:cs="Times New Roman"/>
          <w:sz w:val="24"/>
          <w:szCs w:val="24"/>
          <w:lang w:eastAsia="da-DK"/>
        </w:rPr>
        <w:t>korrakaitse</w:t>
      </w:r>
      <w:r w:rsidRPr="00A76271">
        <w:rPr>
          <w:rFonts w:ascii="Times New Roman" w:eastAsia="Times New Roman" w:hAnsi="Times New Roman" w:cs="Times New Roman"/>
          <w:sz w:val="24"/>
          <w:szCs w:val="24"/>
          <w:lang w:eastAsia="da-DK"/>
        </w:rPr>
        <w:t>seaduse §-s 48 sätestatud riikliku järelevalve erimeetme</w:t>
      </w:r>
      <w:r>
        <w:rPr>
          <w:rFonts w:ascii="Times New Roman" w:eastAsia="Times New Roman" w:hAnsi="Times New Roman" w:cs="Times New Roman"/>
          <w:sz w:val="24"/>
          <w:szCs w:val="24"/>
          <w:lang w:eastAsia="da-DK"/>
        </w:rPr>
        <w:t xml:space="preserve"> </w:t>
      </w:r>
      <w:r w:rsidRPr="00A76271">
        <w:rPr>
          <w:rFonts w:ascii="Times New Roman" w:eastAsia="Times New Roman" w:hAnsi="Times New Roman" w:cs="Times New Roman"/>
          <w:sz w:val="24"/>
          <w:szCs w:val="24"/>
          <w:lang w:eastAsia="da-DK"/>
        </w:rPr>
        <w:t>kohaldamisel vaadata läbi üksnes isiku riided ja riietes oleva või kehal kantava asja. Isiku keha</w:t>
      </w:r>
    </w:p>
    <w:p w14:paraId="44B9A070" w14:textId="4FB77776" w:rsidR="00A76271" w:rsidRPr="006E0D7D" w:rsidRDefault="00A76271" w:rsidP="00A76271">
      <w:pPr>
        <w:spacing w:after="0" w:line="240" w:lineRule="auto"/>
        <w:jc w:val="both"/>
        <w:rPr>
          <w:rFonts w:ascii="Times New Roman" w:eastAsia="Times New Roman" w:hAnsi="Times New Roman" w:cs="Times New Roman"/>
          <w:sz w:val="24"/>
          <w:szCs w:val="24"/>
          <w:lang w:eastAsia="da-DK"/>
        </w:rPr>
      </w:pPr>
      <w:r w:rsidRPr="00A76271">
        <w:rPr>
          <w:rFonts w:ascii="Times New Roman" w:eastAsia="Times New Roman" w:hAnsi="Times New Roman" w:cs="Times New Roman"/>
          <w:sz w:val="24"/>
          <w:szCs w:val="24"/>
          <w:lang w:eastAsia="da-DK"/>
        </w:rPr>
        <w:t>ja kehaõõnsuste läbivaatus on keelatud.</w:t>
      </w:r>
    </w:p>
    <w:p w14:paraId="37A31490" w14:textId="77777777" w:rsidR="00ED7024" w:rsidRPr="006E0D7D" w:rsidRDefault="00ED7024" w:rsidP="00ED7024">
      <w:pPr>
        <w:spacing w:after="0" w:line="240" w:lineRule="auto"/>
        <w:jc w:val="both"/>
        <w:rPr>
          <w:rFonts w:ascii="Times New Roman" w:eastAsia="Times New Roman" w:hAnsi="Times New Roman" w:cs="Times New Roman"/>
          <w:sz w:val="24"/>
          <w:szCs w:val="24"/>
          <w:lang w:eastAsia="da-DK"/>
        </w:rPr>
      </w:pPr>
    </w:p>
    <w:p w14:paraId="453618AB" w14:textId="7BB0B074" w:rsidR="00ED7024" w:rsidRPr="00F34C81" w:rsidRDefault="00ED7024" w:rsidP="00F34C81">
      <w:pPr>
        <w:spacing w:after="0" w:line="240" w:lineRule="auto"/>
        <w:jc w:val="both"/>
        <w:rPr>
          <w:rFonts w:ascii="Times New Roman" w:eastAsia="Times New Roman" w:hAnsi="Times New Roman" w:cs="Times New Roman"/>
          <w:sz w:val="24"/>
          <w:szCs w:val="24"/>
          <w:lang w:eastAsia="da-DK"/>
        </w:rPr>
      </w:pPr>
      <w:r w:rsidRPr="006E0D7D">
        <w:rPr>
          <w:rFonts w:ascii="Times New Roman" w:eastAsia="Times New Roman" w:hAnsi="Times New Roman" w:cs="Times New Roman"/>
          <w:sz w:val="24"/>
          <w:szCs w:val="24"/>
          <w:lang w:eastAsia="da-DK"/>
        </w:rPr>
        <w:t>(</w:t>
      </w:r>
      <w:r w:rsidR="00A76271">
        <w:rPr>
          <w:rFonts w:ascii="Times New Roman" w:eastAsia="Times New Roman" w:hAnsi="Times New Roman" w:cs="Times New Roman"/>
          <w:sz w:val="24"/>
          <w:szCs w:val="24"/>
          <w:lang w:eastAsia="da-DK"/>
        </w:rPr>
        <w:t>5</w:t>
      </w:r>
      <w:r>
        <w:rPr>
          <w:rFonts w:ascii="Times New Roman" w:eastAsia="Times New Roman" w:hAnsi="Times New Roman" w:cs="Times New Roman"/>
          <w:sz w:val="24"/>
          <w:szCs w:val="24"/>
          <w:lang w:eastAsia="da-DK"/>
        </w:rPr>
        <w:t>)</w:t>
      </w:r>
      <w:r w:rsidRPr="006E0D7D">
        <w:rPr>
          <w:rFonts w:ascii="Times New Roman" w:eastAsia="Times New Roman" w:hAnsi="Times New Roman" w:cs="Times New Roman"/>
          <w:sz w:val="24"/>
          <w:szCs w:val="24"/>
          <w:lang w:eastAsia="da-DK"/>
        </w:rPr>
        <w:t xml:space="preserve"> </w:t>
      </w:r>
      <w:bookmarkStart w:id="17" w:name="_Hlk143693626"/>
      <w:r w:rsidR="004E1867">
        <w:rPr>
          <w:rFonts w:ascii="Times New Roman" w:eastAsia="Times New Roman" w:hAnsi="Times New Roman" w:cs="Times New Roman"/>
          <w:sz w:val="24"/>
          <w:szCs w:val="24"/>
          <w:lang w:eastAsia="da-DK"/>
        </w:rPr>
        <w:t>Pääs</w:t>
      </w:r>
      <w:r w:rsidR="00BA0DD1">
        <w:rPr>
          <w:rFonts w:ascii="Times New Roman" w:eastAsia="Times New Roman" w:hAnsi="Times New Roman" w:cs="Times New Roman"/>
          <w:sz w:val="24"/>
          <w:szCs w:val="24"/>
          <w:lang w:eastAsia="da-DK"/>
        </w:rPr>
        <w:t>t</w:t>
      </w:r>
      <w:r w:rsidR="004E1867">
        <w:rPr>
          <w:rFonts w:ascii="Times New Roman" w:eastAsia="Times New Roman" w:hAnsi="Times New Roman" w:cs="Times New Roman"/>
          <w:sz w:val="24"/>
          <w:szCs w:val="24"/>
          <w:lang w:eastAsia="da-DK"/>
        </w:rPr>
        <w:t>eameti</w:t>
      </w:r>
      <w:r w:rsidR="0070718C">
        <w:rPr>
          <w:rFonts w:ascii="Times New Roman" w:eastAsia="Times New Roman" w:hAnsi="Times New Roman" w:cs="Times New Roman"/>
          <w:sz w:val="24"/>
          <w:szCs w:val="24"/>
          <w:lang w:eastAsia="da-DK"/>
        </w:rPr>
        <w:t xml:space="preserve"> täpsemad</w:t>
      </w:r>
      <w:r w:rsidR="004E1867">
        <w:rPr>
          <w:rFonts w:ascii="Times New Roman" w:eastAsia="Times New Roman" w:hAnsi="Times New Roman" w:cs="Times New Roman"/>
          <w:sz w:val="24"/>
          <w:szCs w:val="24"/>
          <w:lang w:eastAsia="da-DK"/>
        </w:rPr>
        <w:t xml:space="preserve"> ülesanded </w:t>
      </w:r>
      <w:r>
        <w:rPr>
          <w:rFonts w:ascii="Times New Roman" w:eastAsia="Times New Roman" w:hAnsi="Times New Roman" w:cs="Times New Roman"/>
          <w:sz w:val="24"/>
          <w:szCs w:val="24"/>
          <w:lang w:eastAsia="da-DK"/>
        </w:rPr>
        <w:t>varjumise korrald</w:t>
      </w:r>
      <w:r w:rsidR="004E1867">
        <w:rPr>
          <w:rFonts w:ascii="Times New Roman" w:eastAsia="Times New Roman" w:hAnsi="Times New Roman" w:cs="Times New Roman"/>
          <w:sz w:val="24"/>
          <w:szCs w:val="24"/>
          <w:lang w:eastAsia="da-DK"/>
        </w:rPr>
        <w:t>amisel</w:t>
      </w:r>
      <w:r w:rsidR="005047E1">
        <w:rPr>
          <w:rFonts w:ascii="Times New Roman" w:eastAsia="Times New Roman" w:hAnsi="Times New Roman" w:cs="Times New Roman"/>
          <w:sz w:val="24"/>
          <w:szCs w:val="24"/>
          <w:lang w:eastAsia="da-DK"/>
        </w:rPr>
        <w:t xml:space="preserve"> </w:t>
      </w:r>
      <w:bookmarkEnd w:id="17"/>
      <w:r w:rsidR="00A75CE4">
        <w:rPr>
          <w:rFonts w:ascii="Times New Roman" w:eastAsia="Times New Roman" w:hAnsi="Times New Roman" w:cs="Times New Roman"/>
          <w:sz w:val="24"/>
          <w:szCs w:val="24"/>
          <w:lang w:eastAsia="da-DK"/>
        </w:rPr>
        <w:t>kehtestab</w:t>
      </w:r>
      <w:r w:rsidR="00A75CE4" w:rsidRPr="00A75CE4">
        <w:rPr>
          <w:rFonts w:ascii="Times New Roman" w:eastAsia="Times New Roman" w:hAnsi="Times New Roman" w:cs="Times New Roman"/>
          <w:sz w:val="24"/>
          <w:szCs w:val="24"/>
          <w:lang w:eastAsia="da-DK"/>
        </w:rPr>
        <w:t xml:space="preserve"> </w:t>
      </w:r>
      <w:r w:rsidR="00A75CE4">
        <w:rPr>
          <w:rFonts w:ascii="Times New Roman" w:eastAsia="Times New Roman" w:hAnsi="Times New Roman" w:cs="Times New Roman"/>
          <w:sz w:val="24"/>
          <w:szCs w:val="24"/>
          <w:lang w:eastAsia="da-DK"/>
        </w:rPr>
        <w:t>sisejulgeoleku tagamise eest vastutav minister määrusega</w:t>
      </w:r>
      <w:r w:rsidR="002217E7">
        <w:rPr>
          <w:rFonts w:ascii="Times New Roman" w:eastAsia="Times New Roman" w:hAnsi="Times New Roman" w:cs="Times New Roman"/>
          <w:sz w:val="24"/>
          <w:szCs w:val="24"/>
          <w:lang w:eastAsia="da-DK"/>
        </w:rPr>
        <w:t>.</w:t>
      </w:r>
      <w:r w:rsidR="00A75CE4">
        <w:rPr>
          <w:rFonts w:ascii="Times New Roman" w:eastAsia="Times New Roman" w:hAnsi="Times New Roman" w:cs="Times New Roman"/>
          <w:sz w:val="24"/>
          <w:szCs w:val="24"/>
          <w:lang w:eastAsia="da-DK"/>
        </w:rPr>
        <w:t>“;</w:t>
      </w:r>
    </w:p>
    <w:p w14:paraId="6323070A" w14:textId="628506E0" w:rsidR="00602420" w:rsidRDefault="00602420" w:rsidP="00602420">
      <w:pPr>
        <w:spacing w:after="0" w:line="240" w:lineRule="auto"/>
        <w:jc w:val="both"/>
        <w:rPr>
          <w:rFonts w:ascii="Times New Roman" w:eastAsia="Times New Roman" w:hAnsi="Times New Roman" w:cs="Times New Roman"/>
          <w:b/>
          <w:bCs/>
          <w:sz w:val="24"/>
          <w:szCs w:val="24"/>
          <w:lang w:eastAsia="da-DK"/>
        </w:rPr>
      </w:pPr>
    </w:p>
    <w:p w14:paraId="4B7A29CD" w14:textId="01426118" w:rsidR="00B87DA4" w:rsidRDefault="00B87DA4" w:rsidP="00B87DA4">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b/>
          <w:bCs/>
          <w:sz w:val="24"/>
          <w:szCs w:val="24"/>
          <w:lang w:eastAsia="da-DK"/>
        </w:rPr>
        <w:t>3</w:t>
      </w:r>
      <w:r w:rsidRPr="00BA0DD1">
        <w:rPr>
          <w:rFonts w:ascii="Times New Roman" w:eastAsia="Times New Roman" w:hAnsi="Times New Roman" w:cs="Times New Roman"/>
          <w:b/>
          <w:bCs/>
          <w:sz w:val="24"/>
          <w:szCs w:val="24"/>
          <w:lang w:eastAsia="da-DK"/>
        </w:rPr>
        <w:t>)</w:t>
      </w:r>
      <w:r>
        <w:rPr>
          <w:rFonts w:ascii="Times New Roman" w:eastAsia="Times New Roman" w:hAnsi="Times New Roman" w:cs="Times New Roman"/>
          <w:b/>
          <w:bCs/>
          <w:sz w:val="24"/>
          <w:szCs w:val="24"/>
          <w:lang w:eastAsia="da-DK"/>
        </w:rPr>
        <w:t xml:space="preserve"> </w:t>
      </w:r>
      <w:r w:rsidRPr="00B87DA4">
        <w:rPr>
          <w:rFonts w:ascii="Times New Roman" w:eastAsia="Times New Roman" w:hAnsi="Times New Roman" w:cs="Times New Roman"/>
          <w:sz w:val="24"/>
          <w:szCs w:val="24"/>
          <w:lang w:eastAsia="da-DK"/>
        </w:rPr>
        <w:t>seadust täiendatakse §-ga 16</w:t>
      </w:r>
      <w:r w:rsidR="00AB6469">
        <w:rPr>
          <w:rFonts w:ascii="Times New Roman" w:eastAsia="Times New Roman" w:hAnsi="Times New Roman" w:cs="Times New Roman"/>
          <w:sz w:val="24"/>
          <w:szCs w:val="24"/>
          <w:vertAlign w:val="superscript"/>
          <w:lang w:eastAsia="da-DK"/>
        </w:rPr>
        <w:t>2</w:t>
      </w:r>
      <w:r w:rsidRPr="00B87DA4">
        <w:rPr>
          <w:rFonts w:ascii="Times New Roman" w:eastAsia="Times New Roman" w:hAnsi="Times New Roman" w:cs="Times New Roman"/>
          <w:sz w:val="24"/>
          <w:szCs w:val="24"/>
          <w:lang w:eastAsia="da-DK"/>
        </w:rPr>
        <w:t xml:space="preserve"> järgmises sõnastuses:</w:t>
      </w:r>
    </w:p>
    <w:p w14:paraId="28A26BA0" w14:textId="77777777" w:rsidR="00B87DA4" w:rsidRDefault="00B87DA4" w:rsidP="00B87DA4">
      <w:pPr>
        <w:spacing w:after="0" w:line="240" w:lineRule="auto"/>
        <w:jc w:val="both"/>
        <w:rPr>
          <w:rFonts w:ascii="Times New Roman" w:eastAsia="Times New Roman" w:hAnsi="Times New Roman" w:cs="Times New Roman"/>
          <w:sz w:val="24"/>
          <w:szCs w:val="24"/>
          <w:lang w:eastAsia="da-DK"/>
        </w:rPr>
      </w:pPr>
    </w:p>
    <w:p w14:paraId="7A079DE8" w14:textId="77777777" w:rsidR="00B87DA4" w:rsidRDefault="00B87DA4" w:rsidP="00B87DA4">
      <w:pPr>
        <w:pStyle w:val="Vahedeta"/>
        <w:rPr>
          <w:rFonts w:ascii="Times New Roman" w:eastAsia="Times New Roman" w:hAnsi="Times New Roman" w:cs="Times New Roman"/>
          <w:b/>
          <w:sz w:val="24"/>
          <w:szCs w:val="24"/>
          <w:lang w:eastAsia="et-EE"/>
        </w:rPr>
      </w:pPr>
      <w:commentRangeStart w:id="18"/>
      <w:r w:rsidRPr="00EA773D">
        <w:rPr>
          <w:rFonts w:ascii="Times New Roman" w:eastAsia="Times New Roman" w:hAnsi="Times New Roman" w:cs="Times New Roman"/>
          <w:sz w:val="24"/>
          <w:szCs w:val="24"/>
          <w:lang w:eastAsia="et-EE"/>
        </w:rPr>
        <w:t>„</w:t>
      </w:r>
      <w:r w:rsidRPr="00EA773D">
        <w:rPr>
          <w:rFonts w:ascii="Times New Roman" w:eastAsia="Times New Roman" w:hAnsi="Times New Roman" w:cs="Times New Roman"/>
          <w:b/>
          <w:sz w:val="24"/>
          <w:szCs w:val="24"/>
          <w:lang w:eastAsia="et-EE"/>
        </w:rPr>
        <w:t>§ 16</w:t>
      </w:r>
      <w:r>
        <w:rPr>
          <w:rFonts w:ascii="Times New Roman" w:eastAsia="Times New Roman" w:hAnsi="Times New Roman" w:cs="Times New Roman"/>
          <w:b/>
          <w:sz w:val="24"/>
          <w:szCs w:val="24"/>
          <w:vertAlign w:val="superscript"/>
          <w:lang w:eastAsia="et-EE"/>
        </w:rPr>
        <w:t>2</w:t>
      </w:r>
      <w:r w:rsidRPr="00EA773D">
        <w:rPr>
          <w:rFonts w:ascii="Times New Roman" w:eastAsia="Times New Roman" w:hAnsi="Times New Roman" w:cs="Times New Roman"/>
          <w:b/>
          <w:sz w:val="24"/>
          <w:szCs w:val="24"/>
          <w:lang w:eastAsia="et-EE"/>
        </w:rPr>
        <w:t>. Var</w:t>
      </w:r>
      <w:r>
        <w:rPr>
          <w:rFonts w:ascii="Times New Roman" w:eastAsia="Times New Roman" w:hAnsi="Times New Roman" w:cs="Times New Roman"/>
          <w:b/>
          <w:sz w:val="24"/>
          <w:szCs w:val="24"/>
          <w:lang w:eastAsia="et-EE"/>
        </w:rPr>
        <w:t>jend ja varjumiskoht</w:t>
      </w:r>
      <w:commentRangeEnd w:id="18"/>
      <w:r w:rsidR="00F34185">
        <w:rPr>
          <w:rStyle w:val="Kommentaariviide"/>
        </w:rPr>
        <w:commentReference w:id="18"/>
      </w:r>
    </w:p>
    <w:p w14:paraId="1141C3BF" w14:textId="77777777" w:rsidR="00B87DA4" w:rsidRDefault="00B87DA4" w:rsidP="00B87DA4">
      <w:pPr>
        <w:pStyle w:val="Vahedeta"/>
        <w:rPr>
          <w:rFonts w:ascii="Times New Roman" w:eastAsia="Times New Roman" w:hAnsi="Times New Roman" w:cs="Times New Roman"/>
          <w:b/>
          <w:sz w:val="24"/>
          <w:szCs w:val="24"/>
          <w:lang w:eastAsia="et-EE"/>
        </w:rPr>
      </w:pPr>
    </w:p>
    <w:p w14:paraId="2BBC4ABF" w14:textId="3F5F35A8" w:rsidR="00B87DA4" w:rsidRDefault="00B87DA4" w:rsidP="00B87DA4">
      <w:pPr>
        <w:spacing w:after="0"/>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w:t>
      </w:r>
      <w:r>
        <w:rPr>
          <w:rFonts w:ascii="Times New Roman" w:eastAsia="Times New Roman" w:hAnsi="Times New Roman" w:cs="Times New Roman"/>
          <w:bCs/>
          <w:sz w:val="24"/>
          <w:szCs w:val="24"/>
          <w:lang w:eastAsia="et-EE"/>
        </w:rPr>
        <w:t xml:space="preserve">(1) </w:t>
      </w:r>
      <w:r>
        <w:rPr>
          <w:rFonts w:ascii="Times New Roman" w:eastAsia="Times New Roman" w:hAnsi="Times New Roman" w:cs="Times New Roman"/>
          <w:sz w:val="24"/>
          <w:szCs w:val="24"/>
          <w:lang w:eastAsia="da-DK"/>
        </w:rPr>
        <w:t xml:space="preserve">Varjend </w:t>
      </w:r>
      <w:r w:rsidRPr="00004CEF">
        <w:rPr>
          <w:rFonts w:ascii="Times New Roman" w:eastAsia="Times New Roman" w:hAnsi="Times New Roman" w:cs="Times New Roman"/>
          <w:sz w:val="24"/>
          <w:szCs w:val="24"/>
          <w:lang w:eastAsia="da-DK"/>
        </w:rPr>
        <w:t xml:space="preserve">käesoleva seaduse tähenduses </w:t>
      </w:r>
      <w:r>
        <w:rPr>
          <w:rFonts w:ascii="Times New Roman" w:eastAsia="Times New Roman" w:hAnsi="Times New Roman" w:cs="Times New Roman"/>
          <w:sz w:val="24"/>
          <w:szCs w:val="24"/>
          <w:lang w:eastAsia="da-DK"/>
        </w:rPr>
        <w:t>on ehitis või selle osa, mis on ehitatud varjumiseks ning mille konstruktsioon vastab</w:t>
      </w:r>
      <w:r w:rsidR="004C333C">
        <w:rPr>
          <w:rFonts w:ascii="Times New Roman" w:eastAsia="Times New Roman" w:hAnsi="Times New Roman" w:cs="Times New Roman"/>
          <w:sz w:val="24"/>
          <w:szCs w:val="24"/>
          <w:lang w:eastAsia="da-DK"/>
        </w:rPr>
        <w:t xml:space="preserve"> käesoleva seaduse alusel kehtestatud nõuetele </w:t>
      </w:r>
      <w:r>
        <w:rPr>
          <w:rFonts w:ascii="Times New Roman" w:eastAsia="Times New Roman" w:hAnsi="Times New Roman" w:cs="Times New Roman"/>
          <w:sz w:val="24"/>
          <w:szCs w:val="24"/>
          <w:lang w:eastAsia="da-DK"/>
        </w:rPr>
        <w:t xml:space="preserve">ja mis kaitseb </w:t>
      </w:r>
      <w:r w:rsidRPr="00E65C18">
        <w:rPr>
          <w:rFonts w:ascii="Times New Roman" w:eastAsia="Times New Roman" w:hAnsi="Times New Roman" w:cs="Times New Roman"/>
          <w:sz w:val="24"/>
          <w:szCs w:val="24"/>
          <w:lang w:eastAsia="da-DK"/>
        </w:rPr>
        <w:t>inimest</w:t>
      </w:r>
      <w:r>
        <w:rPr>
          <w:rFonts w:ascii="Times New Roman" w:eastAsia="Times New Roman" w:hAnsi="Times New Roman" w:cs="Times New Roman"/>
          <w:sz w:val="24"/>
          <w:szCs w:val="24"/>
          <w:lang w:eastAsia="da-DK"/>
        </w:rPr>
        <w:t xml:space="preserve"> plahvatuse ja sellega kaasneva lööklaine, laialipaiskuva eseme ning saastunud välisõhu eest. </w:t>
      </w:r>
    </w:p>
    <w:p w14:paraId="7ABD8FB3" w14:textId="77777777" w:rsidR="005C37D4" w:rsidRDefault="005C37D4" w:rsidP="005C37D4">
      <w:pPr>
        <w:spacing w:after="0"/>
        <w:jc w:val="both"/>
        <w:rPr>
          <w:rFonts w:ascii="Times New Roman" w:eastAsia="Times New Roman" w:hAnsi="Times New Roman" w:cs="Times New Roman"/>
          <w:sz w:val="24"/>
          <w:szCs w:val="24"/>
          <w:lang w:eastAsia="da-DK"/>
        </w:rPr>
      </w:pPr>
    </w:p>
    <w:p w14:paraId="786DA591" w14:textId="4440588E" w:rsidR="005C37D4" w:rsidRDefault="005C37D4" w:rsidP="005C37D4">
      <w:pPr>
        <w:spacing w:after="0"/>
        <w:jc w:val="both"/>
        <w:rPr>
          <w:rFonts w:ascii="Times New Roman" w:eastAsia="Times New Roman" w:hAnsi="Times New Roman" w:cs="Times New Roman"/>
          <w:sz w:val="24"/>
          <w:szCs w:val="24"/>
          <w:lang w:eastAsia="da-DK"/>
        </w:rPr>
      </w:pPr>
      <w:r w:rsidRPr="006E0D7D">
        <w:rPr>
          <w:rFonts w:ascii="Times New Roman" w:eastAsia="Times New Roman" w:hAnsi="Times New Roman" w:cs="Times New Roman"/>
          <w:sz w:val="24"/>
          <w:szCs w:val="24"/>
          <w:lang w:eastAsia="da-DK"/>
        </w:rPr>
        <w:t>(</w:t>
      </w:r>
      <w:r>
        <w:rPr>
          <w:rFonts w:ascii="Times New Roman" w:eastAsia="Times New Roman" w:hAnsi="Times New Roman" w:cs="Times New Roman"/>
          <w:sz w:val="24"/>
          <w:szCs w:val="24"/>
          <w:lang w:eastAsia="da-DK"/>
        </w:rPr>
        <w:t>2</w:t>
      </w:r>
      <w:r w:rsidRPr="006E0D7D">
        <w:rPr>
          <w:rFonts w:ascii="Times New Roman" w:eastAsia="Times New Roman" w:hAnsi="Times New Roman" w:cs="Times New Roman"/>
          <w:sz w:val="24"/>
          <w:szCs w:val="24"/>
          <w:lang w:eastAsia="da-DK"/>
        </w:rPr>
        <w:t xml:space="preserve">) </w:t>
      </w:r>
      <w:r>
        <w:rPr>
          <w:rFonts w:ascii="Times New Roman" w:eastAsia="Times New Roman" w:hAnsi="Times New Roman" w:cs="Times New Roman"/>
          <w:sz w:val="24"/>
          <w:szCs w:val="24"/>
          <w:lang w:eastAsia="da-DK"/>
        </w:rPr>
        <w:t xml:space="preserve">Varjumiskoht </w:t>
      </w:r>
      <w:r w:rsidRPr="00004CEF">
        <w:rPr>
          <w:rFonts w:ascii="Times New Roman" w:eastAsia="Times New Roman" w:hAnsi="Times New Roman" w:cs="Times New Roman"/>
          <w:sz w:val="24"/>
          <w:szCs w:val="24"/>
          <w:lang w:eastAsia="da-DK"/>
        </w:rPr>
        <w:t xml:space="preserve">käesoleva seaduse tähenduses </w:t>
      </w:r>
      <w:r>
        <w:rPr>
          <w:rFonts w:ascii="Times New Roman" w:eastAsia="Times New Roman" w:hAnsi="Times New Roman" w:cs="Times New Roman"/>
          <w:sz w:val="24"/>
          <w:szCs w:val="24"/>
          <w:lang w:eastAsia="da-DK"/>
        </w:rPr>
        <w:t xml:space="preserve">on ehitis või selle osa, mis on kohandatud varjumiseks ning mille konstruktsioon kaitseb </w:t>
      </w:r>
      <w:r w:rsidRPr="00E65C18">
        <w:rPr>
          <w:rFonts w:ascii="Times New Roman" w:eastAsia="Times New Roman" w:hAnsi="Times New Roman" w:cs="Times New Roman"/>
          <w:sz w:val="24"/>
          <w:szCs w:val="24"/>
          <w:lang w:eastAsia="da-DK"/>
        </w:rPr>
        <w:t>inimest</w:t>
      </w:r>
      <w:r>
        <w:rPr>
          <w:rFonts w:ascii="Times New Roman" w:eastAsia="Times New Roman" w:hAnsi="Times New Roman" w:cs="Times New Roman"/>
          <w:sz w:val="24"/>
          <w:szCs w:val="24"/>
          <w:lang w:eastAsia="da-DK"/>
        </w:rPr>
        <w:t xml:space="preserve"> vähemalt </w:t>
      </w:r>
      <w:r w:rsidRPr="004B24E6">
        <w:rPr>
          <w:rFonts w:ascii="Times New Roman" w:eastAsia="Times New Roman" w:hAnsi="Times New Roman" w:cs="Times New Roman"/>
          <w:sz w:val="24"/>
          <w:szCs w:val="24"/>
          <w:lang w:eastAsia="da-DK"/>
        </w:rPr>
        <w:t>plahvatusega kaasneva laialipaiskuva eseme eest</w:t>
      </w:r>
      <w:r>
        <w:rPr>
          <w:rFonts w:ascii="Times New Roman" w:eastAsia="Times New Roman" w:hAnsi="Times New Roman" w:cs="Times New Roman"/>
          <w:sz w:val="24"/>
          <w:szCs w:val="24"/>
          <w:lang w:eastAsia="da-DK"/>
        </w:rPr>
        <w:t xml:space="preserve">.  </w:t>
      </w:r>
    </w:p>
    <w:p w14:paraId="2175A8E2" w14:textId="77777777" w:rsidR="005C37D4" w:rsidRDefault="005C37D4" w:rsidP="005C37D4">
      <w:pPr>
        <w:spacing w:after="0"/>
        <w:jc w:val="both"/>
        <w:rPr>
          <w:rFonts w:ascii="Times New Roman" w:eastAsia="Times New Roman" w:hAnsi="Times New Roman" w:cs="Times New Roman"/>
          <w:sz w:val="24"/>
          <w:szCs w:val="24"/>
          <w:lang w:eastAsia="da-DK"/>
        </w:rPr>
      </w:pPr>
    </w:p>
    <w:p w14:paraId="39DCADA9" w14:textId="3B43DEC3" w:rsidR="005C37D4" w:rsidRDefault="005C37D4" w:rsidP="005C37D4">
      <w:pPr>
        <w:spacing w:after="0"/>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(3) Varjendid ja va</w:t>
      </w:r>
      <w:r w:rsidRPr="00F00455">
        <w:rPr>
          <w:rFonts w:ascii="Times New Roman" w:eastAsia="Times New Roman" w:hAnsi="Times New Roman" w:cs="Times New Roman"/>
          <w:sz w:val="24"/>
          <w:szCs w:val="24"/>
          <w:lang w:eastAsia="da-DK"/>
        </w:rPr>
        <w:t>rjumiskoh</w:t>
      </w:r>
      <w:r>
        <w:rPr>
          <w:rFonts w:ascii="Times New Roman" w:eastAsia="Times New Roman" w:hAnsi="Times New Roman" w:cs="Times New Roman"/>
          <w:sz w:val="24"/>
          <w:szCs w:val="24"/>
          <w:lang w:eastAsia="da-DK"/>
        </w:rPr>
        <w:t>ad</w:t>
      </w:r>
      <w:r w:rsidRPr="00F00455">
        <w:rPr>
          <w:rFonts w:ascii="Times New Roman" w:eastAsia="Times New Roman" w:hAnsi="Times New Roman" w:cs="Times New Roman"/>
          <w:sz w:val="24"/>
          <w:szCs w:val="24"/>
          <w:lang w:eastAsia="da-DK"/>
        </w:rPr>
        <w:t xml:space="preserve"> jagunevad avalikeks ja mitteavalikeks.</w:t>
      </w:r>
      <w:r>
        <w:rPr>
          <w:rFonts w:ascii="Times New Roman" w:eastAsia="Times New Roman" w:hAnsi="Times New Roman" w:cs="Times New Roman"/>
          <w:sz w:val="24"/>
          <w:szCs w:val="24"/>
          <w:lang w:eastAsia="da-DK"/>
        </w:rPr>
        <w:t xml:space="preserve"> Avalik varjend ja avalik varjumiskoht on avalikus kohas igaühele ette nähtud koht varjumiseks.</w:t>
      </w:r>
      <w:r w:rsidRPr="00F00455">
        <w:rPr>
          <w:rFonts w:ascii="Times New Roman" w:eastAsia="Times New Roman" w:hAnsi="Times New Roman" w:cs="Times New Roman"/>
          <w:sz w:val="24"/>
          <w:szCs w:val="24"/>
          <w:lang w:eastAsia="da-DK"/>
        </w:rPr>
        <w:t xml:space="preserve"> Mitteavalik</w:t>
      </w:r>
      <w:r>
        <w:rPr>
          <w:rFonts w:ascii="Times New Roman" w:eastAsia="Times New Roman" w:hAnsi="Times New Roman" w:cs="Times New Roman"/>
          <w:sz w:val="24"/>
          <w:szCs w:val="24"/>
          <w:lang w:eastAsia="da-DK"/>
        </w:rPr>
        <w:t xml:space="preserve"> varjend ja mitteavalik</w:t>
      </w:r>
      <w:r w:rsidRPr="00F00455">
        <w:rPr>
          <w:rFonts w:ascii="Times New Roman" w:eastAsia="Times New Roman" w:hAnsi="Times New Roman" w:cs="Times New Roman"/>
          <w:sz w:val="24"/>
          <w:szCs w:val="24"/>
          <w:lang w:eastAsia="da-DK"/>
        </w:rPr>
        <w:t xml:space="preserve"> varjumiskoht on </w:t>
      </w:r>
      <w:r>
        <w:rPr>
          <w:rFonts w:ascii="Times New Roman" w:eastAsia="Times New Roman" w:hAnsi="Times New Roman" w:cs="Times New Roman"/>
          <w:sz w:val="24"/>
          <w:szCs w:val="24"/>
          <w:lang w:eastAsia="da-DK"/>
        </w:rPr>
        <w:t xml:space="preserve">ette </w:t>
      </w:r>
      <w:r w:rsidRPr="00F00455">
        <w:rPr>
          <w:rFonts w:ascii="Times New Roman" w:eastAsia="Times New Roman" w:hAnsi="Times New Roman" w:cs="Times New Roman"/>
          <w:sz w:val="24"/>
          <w:szCs w:val="24"/>
          <w:lang w:eastAsia="da-DK"/>
        </w:rPr>
        <w:t xml:space="preserve">nähtud </w:t>
      </w:r>
      <w:r>
        <w:rPr>
          <w:rFonts w:ascii="Times New Roman" w:eastAsia="Times New Roman" w:hAnsi="Times New Roman" w:cs="Times New Roman"/>
          <w:sz w:val="24"/>
          <w:szCs w:val="24"/>
          <w:lang w:eastAsia="da-DK"/>
        </w:rPr>
        <w:t xml:space="preserve">eelkõige </w:t>
      </w:r>
      <w:r w:rsidRPr="00F00455">
        <w:rPr>
          <w:rFonts w:ascii="Times New Roman" w:eastAsia="Times New Roman" w:hAnsi="Times New Roman" w:cs="Times New Roman"/>
          <w:sz w:val="24"/>
          <w:szCs w:val="24"/>
          <w:lang w:eastAsia="da-DK"/>
        </w:rPr>
        <w:t>konkreetse ehitise kasutaja</w:t>
      </w:r>
      <w:r>
        <w:rPr>
          <w:rFonts w:ascii="Times New Roman" w:eastAsia="Times New Roman" w:hAnsi="Times New Roman" w:cs="Times New Roman"/>
          <w:sz w:val="24"/>
          <w:szCs w:val="24"/>
          <w:lang w:eastAsia="da-DK"/>
        </w:rPr>
        <w:t>le.</w:t>
      </w:r>
    </w:p>
    <w:p w14:paraId="4705524F" w14:textId="718C5647" w:rsidR="00B87DA4" w:rsidRDefault="00B87DA4" w:rsidP="00B87DA4">
      <w:pPr>
        <w:spacing w:after="0" w:line="240" w:lineRule="auto"/>
        <w:jc w:val="both"/>
        <w:rPr>
          <w:rFonts w:ascii="Times New Roman" w:eastAsia="Times New Roman" w:hAnsi="Times New Roman" w:cs="Times New Roman"/>
          <w:sz w:val="24"/>
          <w:szCs w:val="24"/>
          <w:lang w:eastAsia="da-DK"/>
        </w:rPr>
      </w:pPr>
    </w:p>
    <w:p w14:paraId="0841EC93" w14:textId="209A2976" w:rsidR="00B87DA4" w:rsidRDefault="00B87DA4" w:rsidP="00B87DA4">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lastRenderedPageBreak/>
        <w:t>(</w:t>
      </w:r>
      <w:r w:rsidR="005C37D4">
        <w:rPr>
          <w:rFonts w:ascii="Times New Roman" w:eastAsia="Times New Roman" w:hAnsi="Times New Roman" w:cs="Times New Roman"/>
          <w:sz w:val="24"/>
          <w:szCs w:val="24"/>
          <w:lang w:eastAsia="da-DK"/>
        </w:rPr>
        <w:t>4</w:t>
      </w:r>
      <w:r>
        <w:rPr>
          <w:rFonts w:ascii="Times New Roman" w:eastAsia="Times New Roman" w:hAnsi="Times New Roman" w:cs="Times New Roman"/>
          <w:sz w:val="24"/>
          <w:szCs w:val="24"/>
          <w:lang w:eastAsia="da-DK"/>
        </w:rPr>
        <w:t>) Varjendi rajab hoone omanik hoonesse või selle vahetus läheduses ehitisse. Mitme lähestikku asuva hoone kohta võib rajada ühe varjendi, mis</w:t>
      </w:r>
      <w:r w:rsidR="001759B1">
        <w:rPr>
          <w:rFonts w:ascii="Times New Roman" w:eastAsia="Times New Roman" w:hAnsi="Times New Roman" w:cs="Times New Roman"/>
          <w:sz w:val="24"/>
          <w:szCs w:val="24"/>
          <w:lang w:eastAsia="da-DK"/>
        </w:rPr>
        <w:t xml:space="preserve"> peab olema valmis esimese hoone kasutusel võtmise ajaks.</w:t>
      </w:r>
      <w:r>
        <w:rPr>
          <w:rFonts w:ascii="Times New Roman" w:eastAsia="Times New Roman" w:hAnsi="Times New Roman" w:cs="Times New Roman"/>
          <w:sz w:val="24"/>
          <w:szCs w:val="24"/>
          <w:lang w:eastAsia="da-DK"/>
        </w:rPr>
        <w:t xml:space="preserve"> </w:t>
      </w:r>
    </w:p>
    <w:p w14:paraId="641D81AA" w14:textId="77777777" w:rsidR="00B87DA4" w:rsidRDefault="00B87DA4" w:rsidP="00B87DA4">
      <w:pPr>
        <w:spacing w:after="0" w:line="240" w:lineRule="auto"/>
        <w:jc w:val="both"/>
        <w:rPr>
          <w:rFonts w:ascii="Times New Roman" w:eastAsia="Times New Roman" w:hAnsi="Times New Roman" w:cs="Times New Roman"/>
          <w:sz w:val="24"/>
          <w:szCs w:val="24"/>
          <w:lang w:eastAsia="da-DK"/>
        </w:rPr>
      </w:pPr>
    </w:p>
    <w:p w14:paraId="5B0454C9" w14:textId="293EFE53" w:rsidR="00B87DA4" w:rsidRPr="00F40AE6" w:rsidRDefault="00B87DA4" w:rsidP="00B87DA4">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w:t>
      </w:r>
      <w:r w:rsidR="005C37D4">
        <w:rPr>
          <w:rFonts w:ascii="Times New Roman" w:eastAsia="Times New Roman" w:hAnsi="Times New Roman" w:cs="Times New Roman"/>
          <w:sz w:val="24"/>
          <w:szCs w:val="24"/>
          <w:lang w:eastAsia="da-DK"/>
        </w:rPr>
        <w:t>5</w:t>
      </w:r>
      <w:r>
        <w:rPr>
          <w:rFonts w:ascii="Times New Roman" w:eastAsia="Times New Roman" w:hAnsi="Times New Roman" w:cs="Times New Roman"/>
          <w:sz w:val="24"/>
          <w:szCs w:val="24"/>
          <w:lang w:eastAsia="da-DK"/>
        </w:rPr>
        <w:t xml:space="preserve">) Avalik varjend rajatakse, kui püstitatakse hoone, mille kasutusotstarbest tulenevalt külastavad seda </w:t>
      </w:r>
      <w:r w:rsidRPr="00385370">
        <w:rPr>
          <w:rFonts w:ascii="Times New Roman" w:eastAsia="Times New Roman" w:hAnsi="Times New Roman" w:cs="Times New Roman"/>
          <w:sz w:val="24"/>
          <w:szCs w:val="24"/>
          <w:lang w:eastAsia="da-DK"/>
        </w:rPr>
        <w:t>rahvahulgad</w:t>
      </w:r>
      <w:r>
        <w:rPr>
          <w:rFonts w:ascii="Times New Roman" w:eastAsia="Times New Roman" w:hAnsi="Times New Roman" w:cs="Times New Roman"/>
          <w:sz w:val="24"/>
          <w:szCs w:val="24"/>
          <w:lang w:eastAsia="da-DK"/>
        </w:rPr>
        <w:t xml:space="preserve"> ja mille suletud brutopind on </w:t>
      </w:r>
      <w:r w:rsidRPr="00F40AE6">
        <w:rPr>
          <w:rFonts w:ascii="Times New Roman" w:eastAsia="Times New Roman" w:hAnsi="Times New Roman" w:cs="Times New Roman"/>
          <w:sz w:val="24"/>
          <w:szCs w:val="24"/>
          <w:lang w:eastAsia="da-DK"/>
        </w:rPr>
        <w:t>vähemalt</w:t>
      </w:r>
      <w:r>
        <w:rPr>
          <w:rFonts w:ascii="Times New Roman" w:eastAsia="Times New Roman" w:hAnsi="Times New Roman" w:cs="Times New Roman"/>
          <w:sz w:val="24"/>
          <w:szCs w:val="24"/>
          <w:lang w:eastAsia="da-DK"/>
        </w:rPr>
        <w:t xml:space="preserve"> 10 000 ruutmeetrit.</w:t>
      </w:r>
    </w:p>
    <w:p w14:paraId="503590CA" w14:textId="77777777" w:rsidR="00B87DA4" w:rsidRDefault="00B87DA4" w:rsidP="00B87DA4">
      <w:pPr>
        <w:spacing w:after="0" w:line="240" w:lineRule="auto"/>
        <w:jc w:val="both"/>
        <w:rPr>
          <w:rFonts w:ascii="Times New Roman" w:eastAsia="Times New Roman" w:hAnsi="Times New Roman" w:cs="Times New Roman"/>
          <w:sz w:val="24"/>
          <w:szCs w:val="24"/>
          <w:lang w:eastAsia="da-DK"/>
        </w:rPr>
      </w:pPr>
    </w:p>
    <w:p w14:paraId="32007332" w14:textId="23CEF8AE" w:rsidR="00B87DA4" w:rsidRDefault="00B87DA4" w:rsidP="00B87DA4">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w:t>
      </w:r>
      <w:r w:rsidR="005C37D4">
        <w:rPr>
          <w:rFonts w:ascii="Times New Roman" w:eastAsia="Times New Roman" w:hAnsi="Times New Roman" w:cs="Times New Roman"/>
          <w:sz w:val="24"/>
          <w:szCs w:val="24"/>
          <w:lang w:eastAsia="da-DK"/>
        </w:rPr>
        <w:t>6</w:t>
      </w:r>
      <w:r>
        <w:rPr>
          <w:rFonts w:ascii="Times New Roman" w:eastAsia="Times New Roman" w:hAnsi="Times New Roman" w:cs="Times New Roman"/>
          <w:sz w:val="24"/>
          <w:szCs w:val="24"/>
          <w:lang w:eastAsia="da-DK"/>
        </w:rPr>
        <w:t>) Mitteavalik varjend rajatakse, kui püstitatakse:</w:t>
      </w:r>
    </w:p>
    <w:p w14:paraId="56500886" w14:textId="77777777" w:rsidR="00B87DA4" w:rsidRPr="002F5EAC" w:rsidRDefault="00B87DA4" w:rsidP="00B87DA4">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1) elamu, m</w:t>
      </w:r>
      <w:r w:rsidRPr="008268EF">
        <w:rPr>
          <w:rFonts w:ascii="Times New Roman" w:eastAsia="Times New Roman" w:hAnsi="Times New Roman" w:cs="Times New Roman"/>
          <w:sz w:val="24"/>
          <w:szCs w:val="24"/>
          <w:lang w:eastAsia="da-DK"/>
        </w:rPr>
        <w:t xml:space="preserve">ajutus- </w:t>
      </w:r>
      <w:r>
        <w:rPr>
          <w:rFonts w:ascii="Times New Roman" w:eastAsia="Times New Roman" w:hAnsi="Times New Roman" w:cs="Times New Roman"/>
          <w:sz w:val="24"/>
          <w:szCs w:val="24"/>
          <w:lang w:eastAsia="da-DK"/>
        </w:rPr>
        <w:t>või</w:t>
      </w:r>
      <w:r w:rsidRPr="008268EF">
        <w:rPr>
          <w:rFonts w:ascii="Times New Roman" w:eastAsia="Times New Roman" w:hAnsi="Times New Roman" w:cs="Times New Roman"/>
          <w:sz w:val="24"/>
          <w:szCs w:val="24"/>
          <w:lang w:eastAsia="da-DK"/>
        </w:rPr>
        <w:t xml:space="preserve"> toitlustus</w:t>
      </w:r>
      <w:r>
        <w:rPr>
          <w:rFonts w:ascii="Times New Roman" w:eastAsia="Times New Roman" w:hAnsi="Times New Roman" w:cs="Times New Roman"/>
          <w:sz w:val="24"/>
          <w:szCs w:val="24"/>
          <w:lang w:eastAsia="da-DK"/>
        </w:rPr>
        <w:t>hoone, b</w:t>
      </w:r>
      <w:r w:rsidRPr="008268EF">
        <w:rPr>
          <w:rFonts w:ascii="Times New Roman" w:eastAsia="Times New Roman" w:hAnsi="Times New Roman" w:cs="Times New Roman"/>
          <w:sz w:val="24"/>
          <w:szCs w:val="24"/>
          <w:lang w:eastAsia="da-DK"/>
        </w:rPr>
        <w:t>üroo</w:t>
      </w:r>
      <w:r>
        <w:rPr>
          <w:rFonts w:ascii="Times New Roman" w:eastAsia="Times New Roman" w:hAnsi="Times New Roman" w:cs="Times New Roman"/>
          <w:sz w:val="24"/>
          <w:szCs w:val="24"/>
          <w:lang w:eastAsia="da-DK"/>
        </w:rPr>
        <w:t>hoone, k</w:t>
      </w:r>
      <w:r w:rsidRPr="008268EF">
        <w:rPr>
          <w:rFonts w:ascii="Times New Roman" w:eastAsia="Times New Roman" w:hAnsi="Times New Roman" w:cs="Times New Roman"/>
          <w:sz w:val="24"/>
          <w:szCs w:val="24"/>
          <w:lang w:eastAsia="da-DK"/>
        </w:rPr>
        <w:t>aubandus-</w:t>
      </w:r>
      <w:r>
        <w:rPr>
          <w:rFonts w:ascii="Times New Roman" w:eastAsia="Times New Roman" w:hAnsi="Times New Roman" w:cs="Times New Roman"/>
          <w:sz w:val="24"/>
          <w:szCs w:val="24"/>
          <w:lang w:eastAsia="da-DK"/>
        </w:rPr>
        <w:t xml:space="preserve"> või</w:t>
      </w:r>
      <w:r w:rsidRPr="008268EF">
        <w:rPr>
          <w:rFonts w:ascii="Times New Roman" w:eastAsia="Times New Roman" w:hAnsi="Times New Roman" w:cs="Times New Roman"/>
          <w:sz w:val="24"/>
          <w:szCs w:val="24"/>
          <w:lang w:eastAsia="da-DK"/>
        </w:rPr>
        <w:t xml:space="preserve"> teenindus</w:t>
      </w:r>
      <w:r>
        <w:rPr>
          <w:rFonts w:ascii="Times New Roman" w:eastAsia="Times New Roman" w:hAnsi="Times New Roman" w:cs="Times New Roman"/>
          <w:sz w:val="24"/>
          <w:szCs w:val="24"/>
          <w:lang w:eastAsia="da-DK"/>
        </w:rPr>
        <w:t>hoone või m</w:t>
      </w:r>
      <w:r w:rsidRPr="00E50D71">
        <w:rPr>
          <w:rFonts w:ascii="Times New Roman" w:eastAsia="Times New Roman" w:hAnsi="Times New Roman" w:cs="Times New Roman"/>
          <w:sz w:val="24"/>
          <w:szCs w:val="24"/>
          <w:lang w:eastAsia="da-DK"/>
        </w:rPr>
        <w:t>eelelahutus</w:t>
      </w:r>
      <w:r>
        <w:rPr>
          <w:rFonts w:ascii="Times New Roman" w:eastAsia="Times New Roman" w:hAnsi="Times New Roman" w:cs="Times New Roman"/>
          <w:sz w:val="24"/>
          <w:szCs w:val="24"/>
          <w:lang w:eastAsia="da-DK"/>
        </w:rPr>
        <w:noBreakHyphen/>
      </w:r>
      <w:r w:rsidRPr="00E50D71">
        <w:rPr>
          <w:rFonts w:ascii="Times New Roman" w:eastAsia="Times New Roman" w:hAnsi="Times New Roman" w:cs="Times New Roman"/>
          <w:sz w:val="24"/>
          <w:szCs w:val="24"/>
          <w:lang w:eastAsia="da-DK"/>
        </w:rPr>
        <w:t>, haridus-</w:t>
      </w:r>
      <w:r>
        <w:rPr>
          <w:rFonts w:ascii="Times New Roman" w:eastAsia="Times New Roman" w:hAnsi="Times New Roman" w:cs="Times New Roman"/>
          <w:sz w:val="24"/>
          <w:szCs w:val="24"/>
          <w:lang w:eastAsia="da-DK"/>
        </w:rPr>
        <w:t>,</w:t>
      </w:r>
      <w:r w:rsidRPr="00E50D71">
        <w:rPr>
          <w:rFonts w:ascii="Times New Roman" w:eastAsia="Times New Roman" w:hAnsi="Times New Roman" w:cs="Times New Roman"/>
          <w:sz w:val="24"/>
          <w:szCs w:val="24"/>
          <w:lang w:eastAsia="da-DK"/>
        </w:rPr>
        <w:t xml:space="preserve"> tervishoiu- </w:t>
      </w:r>
      <w:r>
        <w:rPr>
          <w:rFonts w:ascii="Times New Roman" w:eastAsia="Times New Roman" w:hAnsi="Times New Roman" w:cs="Times New Roman"/>
          <w:sz w:val="24"/>
          <w:szCs w:val="24"/>
          <w:lang w:eastAsia="da-DK"/>
        </w:rPr>
        <w:t>või</w:t>
      </w:r>
      <w:r w:rsidRPr="00E50D71">
        <w:rPr>
          <w:rFonts w:ascii="Times New Roman" w:eastAsia="Times New Roman" w:hAnsi="Times New Roman" w:cs="Times New Roman"/>
          <w:sz w:val="24"/>
          <w:szCs w:val="24"/>
          <w:lang w:eastAsia="da-DK"/>
        </w:rPr>
        <w:t xml:space="preserve"> muu avalik hoone</w:t>
      </w:r>
      <w:r>
        <w:rPr>
          <w:rFonts w:ascii="Times New Roman" w:eastAsia="Times New Roman" w:hAnsi="Times New Roman" w:cs="Times New Roman"/>
          <w:sz w:val="24"/>
          <w:szCs w:val="24"/>
          <w:lang w:eastAsia="da-DK"/>
        </w:rPr>
        <w:t xml:space="preserve"> või erihoone, mille suletud brutopind</w:t>
      </w:r>
      <w:r w:rsidRPr="00EB676C">
        <w:rPr>
          <w:rFonts w:ascii="Times New Roman" w:eastAsia="Times New Roman" w:hAnsi="Times New Roman" w:cs="Times New Roman"/>
          <w:color w:val="FF0000"/>
          <w:sz w:val="24"/>
          <w:szCs w:val="24"/>
          <w:lang w:eastAsia="da-DK"/>
        </w:rPr>
        <w:t xml:space="preserve"> </w:t>
      </w:r>
      <w:r>
        <w:rPr>
          <w:rFonts w:ascii="Times New Roman" w:eastAsia="Times New Roman" w:hAnsi="Times New Roman" w:cs="Times New Roman"/>
          <w:sz w:val="24"/>
          <w:szCs w:val="24"/>
          <w:lang w:eastAsia="da-DK"/>
        </w:rPr>
        <w:t>on vähemalt 1200 ruutmeetrit;</w:t>
      </w:r>
      <w:r w:rsidRPr="00E50D71">
        <w:rPr>
          <w:rFonts w:ascii="Times New Roman" w:eastAsia="Times New Roman" w:hAnsi="Times New Roman" w:cs="Times New Roman"/>
          <w:sz w:val="24"/>
          <w:szCs w:val="24"/>
          <w:lang w:eastAsia="da-DK"/>
        </w:rPr>
        <w:cr/>
      </w:r>
      <w:r>
        <w:rPr>
          <w:rFonts w:ascii="Times New Roman" w:eastAsia="Times New Roman" w:hAnsi="Times New Roman" w:cs="Times New Roman"/>
          <w:sz w:val="24"/>
          <w:szCs w:val="24"/>
          <w:lang w:eastAsia="da-DK"/>
        </w:rPr>
        <w:t xml:space="preserve">2) </w:t>
      </w:r>
      <w:r w:rsidRPr="00F40AE6">
        <w:rPr>
          <w:rFonts w:ascii="Times New Roman" w:eastAsia="Times New Roman" w:hAnsi="Times New Roman" w:cs="Times New Roman"/>
          <w:sz w:val="24"/>
          <w:szCs w:val="24"/>
          <w:lang w:eastAsia="da-DK"/>
        </w:rPr>
        <w:t>tööstushoone</w:t>
      </w:r>
      <w:r>
        <w:rPr>
          <w:rFonts w:ascii="Times New Roman" w:eastAsia="Times New Roman" w:hAnsi="Times New Roman" w:cs="Times New Roman"/>
          <w:sz w:val="24"/>
          <w:szCs w:val="24"/>
          <w:lang w:eastAsia="da-DK"/>
        </w:rPr>
        <w:t xml:space="preserve">, mille suletud brutopind on vähemalt </w:t>
      </w:r>
      <w:r w:rsidRPr="00C346D7">
        <w:rPr>
          <w:rFonts w:ascii="Times New Roman" w:eastAsia="Times New Roman" w:hAnsi="Times New Roman" w:cs="Times New Roman"/>
          <w:sz w:val="24"/>
          <w:szCs w:val="24"/>
          <w:lang w:eastAsia="da-DK"/>
        </w:rPr>
        <w:t>1500</w:t>
      </w:r>
      <w:r>
        <w:rPr>
          <w:rFonts w:ascii="Times New Roman" w:eastAsia="Times New Roman" w:hAnsi="Times New Roman" w:cs="Times New Roman"/>
          <w:sz w:val="24"/>
          <w:szCs w:val="24"/>
          <w:lang w:eastAsia="da-DK"/>
        </w:rPr>
        <w:t xml:space="preserve"> ruutmeetrit.</w:t>
      </w:r>
    </w:p>
    <w:p w14:paraId="5763E1D5" w14:textId="77777777" w:rsidR="00B87DA4" w:rsidRDefault="00B87DA4" w:rsidP="00B87DA4">
      <w:pPr>
        <w:spacing w:after="0" w:line="240" w:lineRule="auto"/>
        <w:jc w:val="both"/>
        <w:rPr>
          <w:rFonts w:ascii="Times New Roman" w:eastAsia="Times New Roman" w:hAnsi="Times New Roman" w:cs="Times New Roman"/>
          <w:sz w:val="24"/>
          <w:szCs w:val="24"/>
          <w:lang w:eastAsia="da-DK"/>
        </w:rPr>
      </w:pPr>
    </w:p>
    <w:p w14:paraId="2DDB8A76" w14:textId="5F77999D" w:rsidR="00B87DA4" w:rsidRDefault="00B87DA4" w:rsidP="00B87DA4">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w:t>
      </w:r>
      <w:r w:rsidR="005C37D4">
        <w:rPr>
          <w:rFonts w:ascii="Times New Roman" w:eastAsia="Times New Roman" w:hAnsi="Times New Roman" w:cs="Times New Roman"/>
          <w:sz w:val="24"/>
          <w:szCs w:val="24"/>
          <w:lang w:eastAsia="da-DK"/>
        </w:rPr>
        <w:t>7</w:t>
      </w:r>
      <w:r>
        <w:rPr>
          <w:rFonts w:ascii="Times New Roman" w:eastAsia="Times New Roman" w:hAnsi="Times New Roman" w:cs="Times New Roman"/>
          <w:sz w:val="24"/>
          <w:szCs w:val="24"/>
          <w:lang w:eastAsia="da-DK"/>
        </w:rPr>
        <w:t xml:space="preserve">) Kui hoone vastab nii käesoleva paragrahvi lõikele </w:t>
      </w:r>
      <w:r w:rsidR="009C7F1E">
        <w:rPr>
          <w:rFonts w:ascii="Times New Roman" w:eastAsia="Times New Roman" w:hAnsi="Times New Roman" w:cs="Times New Roman"/>
          <w:sz w:val="24"/>
          <w:szCs w:val="24"/>
          <w:lang w:eastAsia="da-DK"/>
        </w:rPr>
        <w:t>5</w:t>
      </w:r>
      <w:r>
        <w:rPr>
          <w:rFonts w:ascii="Times New Roman" w:eastAsia="Times New Roman" w:hAnsi="Times New Roman" w:cs="Times New Roman"/>
          <w:sz w:val="24"/>
          <w:szCs w:val="24"/>
          <w:lang w:eastAsia="da-DK"/>
        </w:rPr>
        <w:t xml:space="preserve"> kui ka </w:t>
      </w:r>
      <w:r w:rsidR="009C7F1E">
        <w:rPr>
          <w:rFonts w:ascii="Times New Roman" w:eastAsia="Times New Roman" w:hAnsi="Times New Roman" w:cs="Times New Roman"/>
          <w:sz w:val="24"/>
          <w:szCs w:val="24"/>
          <w:lang w:eastAsia="da-DK"/>
        </w:rPr>
        <w:t>6</w:t>
      </w:r>
      <w:r>
        <w:rPr>
          <w:rFonts w:ascii="Times New Roman" w:eastAsia="Times New Roman" w:hAnsi="Times New Roman" w:cs="Times New Roman"/>
          <w:sz w:val="24"/>
          <w:szCs w:val="24"/>
          <w:lang w:eastAsia="da-DK"/>
        </w:rPr>
        <w:t>, rajatakse avalik varjend.</w:t>
      </w:r>
    </w:p>
    <w:p w14:paraId="6DC7C75D" w14:textId="77777777" w:rsidR="005C37D4" w:rsidRDefault="005C37D4" w:rsidP="00B87DA4">
      <w:pPr>
        <w:spacing w:after="0" w:line="240" w:lineRule="auto"/>
        <w:jc w:val="both"/>
        <w:rPr>
          <w:rFonts w:ascii="Times New Roman" w:eastAsia="Times New Roman" w:hAnsi="Times New Roman" w:cs="Times New Roman"/>
          <w:sz w:val="24"/>
          <w:szCs w:val="24"/>
          <w:lang w:eastAsia="da-DK"/>
        </w:rPr>
      </w:pPr>
    </w:p>
    <w:p w14:paraId="4976FE47" w14:textId="55354505" w:rsidR="00AB6469" w:rsidRDefault="005C37D4" w:rsidP="00B87DA4">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w:t>
      </w:r>
      <w:r w:rsidR="009C7F1E">
        <w:rPr>
          <w:rFonts w:ascii="Times New Roman" w:eastAsia="Times New Roman" w:hAnsi="Times New Roman" w:cs="Times New Roman"/>
          <w:sz w:val="24"/>
          <w:szCs w:val="24"/>
          <w:lang w:eastAsia="da-DK"/>
        </w:rPr>
        <w:t>8</w:t>
      </w:r>
      <w:r>
        <w:rPr>
          <w:rFonts w:ascii="Times New Roman" w:eastAsia="Times New Roman" w:hAnsi="Times New Roman" w:cs="Times New Roman"/>
          <w:sz w:val="24"/>
          <w:szCs w:val="24"/>
          <w:lang w:eastAsia="da-DK"/>
        </w:rPr>
        <w:t xml:space="preserve">) </w:t>
      </w:r>
      <w:r w:rsidRPr="0016549F">
        <w:rPr>
          <w:rFonts w:ascii="Times New Roman" w:eastAsia="Times New Roman" w:hAnsi="Times New Roman" w:cs="Times New Roman"/>
          <w:sz w:val="24"/>
          <w:szCs w:val="24"/>
          <w:lang w:eastAsia="da-DK"/>
        </w:rPr>
        <w:t xml:space="preserve">Hoones, mis on püstitatud või mille ehitusloa taotlus või ehitusteatis on esitatud enne </w:t>
      </w:r>
      <w:r w:rsidRPr="00EB676C">
        <w:rPr>
          <w:rFonts w:ascii="Times New Roman" w:eastAsia="Times New Roman" w:hAnsi="Times New Roman" w:cs="Times New Roman"/>
          <w:sz w:val="24"/>
          <w:szCs w:val="24"/>
          <w:lang w:eastAsia="da-DK"/>
        </w:rPr>
        <w:t>202</w:t>
      </w:r>
      <w:r>
        <w:rPr>
          <w:rFonts w:ascii="Times New Roman" w:eastAsia="Times New Roman" w:hAnsi="Times New Roman" w:cs="Times New Roman"/>
          <w:sz w:val="24"/>
          <w:szCs w:val="24"/>
          <w:lang w:eastAsia="da-DK"/>
        </w:rPr>
        <w:t>5</w:t>
      </w:r>
      <w:r w:rsidRPr="00EB676C">
        <w:rPr>
          <w:rFonts w:ascii="Times New Roman" w:eastAsia="Times New Roman" w:hAnsi="Times New Roman" w:cs="Times New Roman"/>
          <w:sz w:val="24"/>
          <w:szCs w:val="24"/>
          <w:lang w:eastAsia="da-DK"/>
        </w:rPr>
        <w:t xml:space="preserve">. aasta 1. </w:t>
      </w:r>
      <w:r>
        <w:rPr>
          <w:rFonts w:ascii="Times New Roman" w:eastAsia="Times New Roman" w:hAnsi="Times New Roman" w:cs="Times New Roman"/>
          <w:sz w:val="24"/>
          <w:szCs w:val="24"/>
          <w:lang w:eastAsia="da-DK"/>
        </w:rPr>
        <w:t>septembrit</w:t>
      </w:r>
      <w:r w:rsidRPr="0016549F">
        <w:rPr>
          <w:rFonts w:ascii="Times New Roman" w:eastAsia="Times New Roman" w:hAnsi="Times New Roman" w:cs="Times New Roman"/>
          <w:sz w:val="24"/>
          <w:szCs w:val="24"/>
          <w:lang w:eastAsia="da-DK"/>
        </w:rPr>
        <w:t xml:space="preserve"> ja mis vastab käesoleva paragrahvi lõikele </w:t>
      </w:r>
      <w:r w:rsidR="009C7F1E">
        <w:rPr>
          <w:rFonts w:ascii="Times New Roman" w:eastAsia="Times New Roman" w:hAnsi="Times New Roman" w:cs="Times New Roman"/>
          <w:sz w:val="24"/>
          <w:szCs w:val="24"/>
          <w:lang w:eastAsia="da-DK"/>
        </w:rPr>
        <w:t>5</w:t>
      </w:r>
      <w:r w:rsidRPr="0016549F">
        <w:rPr>
          <w:rFonts w:ascii="Times New Roman" w:eastAsia="Times New Roman" w:hAnsi="Times New Roman" w:cs="Times New Roman"/>
          <w:sz w:val="24"/>
          <w:szCs w:val="24"/>
          <w:lang w:eastAsia="da-DK"/>
        </w:rPr>
        <w:t xml:space="preserve"> või </w:t>
      </w:r>
      <w:r w:rsidR="009C7F1E">
        <w:rPr>
          <w:rFonts w:ascii="Times New Roman" w:eastAsia="Times New Roman" w:hAnsi="Times New Roman" w:cs="Times New Roman"/>
          <w:sz w:val="24"/>
          <w:szCs w:val="24"/>
          <w:lang w:eastAsia="da-DK"/>
        </w:rPr>
        <w:t>6</w:t>
      </w:r>
      <w:r w:rsidRPr="0016549F">
        <w:rPr>
          <w:rFonts w:ascii="Times New Roman" w:eastAsia="Times New Roman" w:hAnsi="Times New Roman" w:cs="Times New Roman"/>
          <w:sz w:val="24"/>
          <w:szCs w:val="24"/>
          <w:lang w:eastAsia="da-DK"/>
        </w:rPr>
        <w:t>, tuleb</w:t>
      </w:r>
      <w:r>
        <w:rPr>
          <w:rFonts w:ascii="Times New Roman" w:eastAsia="Times New Roman" w:hAnsi="Times New Roman" w:cs="Times New Roman"/>
          <w:sz w:val="24"/>
          <w:szCs w:val="24"/>
          <w:lang w:eastAsia="da-DK"/>
        </w:rPr>
        <w:t xml:space="preserve"> </w:t>
      </w:r>
      <w:r w:rsidR="009C7F1E">
        <w:rPr>
          <w:rFonts w:ascii="Times New Roman" w:eastAsia="Times New Roman" w:hAnsi="Times New Roman" w:cs="Times New Roman"/>
          <w:sz w:val="24"/>
          <w:szCs w:val="24"/>
          <w:lang w:eastAsia="da-DK"/>
        </w:rPr>
        <w:t>käesoleva  seaduse §-s 16</w:t>
      </w:r>
      <w:r w:rsidR="009C7F1E">
        <w:rPr>
          <w:rFonts w:ascii="Times New Roman" w:eastAsia="Times New Roman" w:hAnsi="Times New Roman" w:cs="Times New Roman"/>
          <w:sz w:val="24"/>
          <w:szCs w:val="24"/>
          <w:vertAlign w:val="superscript"/>
          <w:lang w:eastAsia="da-DK"/>
        </w:rPr>
        <w:t xml:space="preserve">3 </w:t>
      </w:r>
      <w:r w:rsidR="009C7F1E">
        <w:rPr>
          <w:rFonts w:ascii="Times New Roman" w:eastAsia="Times New Roman" w:hAnsi="Times New Roman" w:cs="Times New Roman"/>
          <w:sz w:val="24"/>
          <w:szCs w:val="24"/>
          <w:lang w:eastAsia="da-DK"/>
        </w:rPr>
        <w:t xml:space="preserve">sätestatud </w:t>
      </w:r>
      <w:r>
        <w:rPr>
          <w:rFonts w:ascii="Times New Roman" w:eastAsia="Times New Roman" w:hAnsi="Times New Roman" w:cs="Times New Roman"/>
          <w:sz w:val="24"/>
          <w:szCs w:val="24"/>
          <w:lang w:eastAsia="da-DK"/>
        </w:rPr>
        <w:t>varjumisplaani koostamisel</w:t>
      </w:r>
      <w:r w:rsidRPr="0016549F">
        <w:rPr>
          <w:rFonts w:ascii="Times New Roman" w:eastAsia="Times New Roman" w:hAnsi="Times New Roman" w:cs="Times New Roman"/>
          <w:sz w:val="24"/>
          <w:szCs w:val="24"/>
          <w:lang w:eastAsia="da-DK"/>
        </w:rPr>
        <w:t xml:space="preserve"> hinnata varjumiskoha rajamise võimalust ning vastava võimaluse olemasolul kohandada hoonesse käesoleva seaduse alusel kehtestatud nõuetele vastav varjumiskoht.</w:t>
      </w:r>
      <w:r>
        <w:rPr>
          <w:rFonts w:ascii="Times New Roman" w:eastAsia="Times New Roman" w:hAnsi="Times New Roman" w:cs="Times New Roman"/>
          <w:sz w:val="24"/>
          <w:szCs w:val="24"/>
          <w:lang w:eastAsia="da-DK"/>
        </w:rPr>
        <w:t xml:space="preserve"> </w:t>
      </w:r>
      <w:r w:rsidRPr="00E175BF">
        <w:rPr>
          <w:rFonts w:ascii="Times New Roman" w:eastAsia="Times New Roman" w:hAnsi="Times New Roman" w:cs="Times New Roman"/>
          <w:sz w:val="24"/>
          <w:szCs w:val="24"/>
          <w:lang w:eastAsia="da-DK"/>
        </w:rPr>
        <w:t>Varjumis</w:t>
      </w:r>
      <w:r>
        <w:rPr>
          <w:rFonts w:ascii="Times New Roman" w:eastAsia="Times New Roman" w:hAnsi="Times New Roman" w:cs="Times New Roman"/>
          <w:sz w:val="24"/>
          <w:szCs w:val="24"/>
          <w:lang w:eastAsia="da-DK"/>
        </w:rPr>
        <w:t>koha kohandamise</w:t>
      </w:r>
      <w:r w:rsidRPr="00E175BF">
        <w:rPr>
          <w:rFonts w:ascii="Times New Roman" w:eastAsia="Times New Roman" w:hAnsi="Times New Roman" w:cs="Times New Roman"/>
          <w:sz w:val="24"/>
          <w:szCs w:val="24"/>
          <w:lang w:eastAsia="da-DK"/>
        </w:rPr>
        <w:t xml:space="preserve"> korraldab ehitise valdaja. Kui ehitist kasutab mitu valdajat, korraldab </w:t>
      </w:r>
      <w:r>
        <w:rPr>
          <w:rFonts w:ascii="Times New Roman" w:eastAsia="Times New Roman" w:hAnsi="Times New Roman" w:cs="Times New Roman"/>
          <w:sz w:val="24"/>
          <w:szCs w:val="24"/>
          <w:lang w:eastAsia="da-DK"/>
        </w:rPr>
        <w:t xml:space="preserve">varjumiskoha kohandamise </w:t>
      </w:r>
      <w:r w:rsidRPr="00E175BF">
        <w:rPr>
          <w:rFonts w:ascii="Times New Roman" w:eastAsia="Times New Roman" w:hAnsi="Times New Roman" w:cs="Times New Roman"/>
          <w:sz w:val="24"/>
          <w:szCs w:val="24"/>
          <w:lang w:eastAsia="da-DK"/>
        </w:rPr>
        <w:t>ehitise omanik</w:t>
      </w:r>
      <w:r w:rsidR="001759B1">
        <w:rPr>
          <w:rFonts w:ascii="Times New Roman" w:eastAsia="Times New Roman" w:hAnsi="Times New Roman" w:cs="Times New Roman"/>
          <w:sz w:val="24"/>
          <w:szCs w:val="24"/>
          <w:lang w:eastAsia="da-DK"/>
        </w:rPr>
        <w:t>.</w:t>
      </w:r>
    </w:p>
    <w:p w14:paraId="3C725E57" w14:textId="77777777" w:rsidR="001759B1" w:rsidRDefault="001759B1" w:rsidP="001759B1">
      <w:pPr>
        <w:spacing w:after="0" w:line="240" w:lineRule="auto"/>
        <w:jc w:val="both"/>
        <w:rPr>
          <w:rFonts w:ascii="Times New Roman" w:eastAsia="Times New Roman" w:hAnsi="Times New Roman" w:cs="Times New Roman"/>
          <w:sz w:val="24"/>
          <w:szCs w:val="24"/>
          <w:lang w:eastAsia="da-DK"/>
        </w:rPr>
      </w:pPr>
    </w:p>
    <w:p w14:paraId="268085CB" w14:textId="09CCBFC1" w:rsidR="001759B1" w:rsidRDefault="001759B1" w:rsidP="001759B1">
      <w:pPr>
        <w:spacing w:after="0" w:line="240" w:lineRule="auto"/>
        <w:jc w:val="both"/>
        <w:rPr>
          <w:rFonts w:ascii="Times New Roman" w:eastAsia="Times New Roman" w:hAnsi="Times New Roman" w:cs="Times New Roman"/>
          <w:sz w:val="24"/>
          <w:szCs w:val="24"/>
          <w:lang w:eastAsia="da-DK"/>
        </w:rPr>
      </w:pPr>
      <w:r w:rsidRPr="0080200D">
        <w:rPr>
          <w:rFonts w:ascii="Times New Roman" w:eastAsia="Times New Roman" w:hAnsi="Times New Roman" w:cs="Times New Roman"/>
          <w:sz w:val="24"/>
          <w:szCs w:val="24"/>
          <w:lang w:eastAsia="da-DK"/>
        </w:rPr>
        <w:t>(</w:t>
      </w:r>
      <w:r>
        <w:rPr>
          <w:rFonts w:ascii="Times New Roman" w:eastAsia="Times New Roman" w:hAnsi="Times New Roman" w:cs="Times New Roman"/>
          <w:sz w:val="24"/>
          <w:szCs w:val="24"/>
          <w:lang w:eastAsia="da-DK"/>
        </w:rPr>
        <w:t>9</w:t>
      </w:r>
      <w:r w:rsidRPr="0080200D">
        <w:rPr>
          <w:rFonts w:ascii="Times New Roman" w:eastAsia="Times New Roman" w:hAnsi="Times New Roman" w:cs="Times New Roman"/>
          <w:sz w:val="24"/>
          <w:szCs w:val="24"/>
          <w:lang w:eastAsia="da-DK"/>
        </w:rPr>
        <w:t xml:space="preserve">) </w:t>
      </w:r>
      <w:r w:rsidRPr="005A14F6">
        <w:rPr>
          <w:rFonts w:ascii="Times New Roman" w:eastAsia="Times New Roman" w:hAnsi="Times New Roman" w:cs="Times New Roman"/>
          <w:sz w:val="24"/>
          <w:szCs w:val="24"/>
          <w:lang w:eastAsia="da-DK"/>
        </w:rPr>
        <w:t>Nõuded</w:t>
      </w:r>
      <w:r>
        <w:rPr>
          <w:rFonts w:ascii="Times New Roman" w:eastAsia="Times New Roman" w:hAnsi="Times New Roman" w:cs="Times New Roman"/>
          <w:sz w:val="24"/>
          <w:szCs w:val="24"/>
          <w:lang w:eastAsia="da-DK"/>
        </w:rPr>
        <w:t xml:space="preserve"> </w:t>
      </w:r>
      <w:r w:rsidRPr="0080200D">
        <w:rPr>
          <w:rFonts w:ascii="Times New Roman" w:eastAsia="Times New Roman" w:hAnsi="Times New Roman" w:cs="Times New Roman"/>
          <w:sz w:val="24"/>
          <w:szCs w:val="24"/>
          <w:lang w:eastAsia="da-DK"/>
        </w:rPr>
        <w:t>varj</w:t>
      </w:r>
      <w:r>
        <w:rPr>
          <w:rFonts w:ascii="Times New Roman" w:eastAsia="Times New Roman" w:hAnsi="Times New Roman" w:cs="Times New Roman"/>
          <w:sz w:val="24"/>
          <w:szCs w:val="24"/>
          <w:lang w:eastAsia="da-DK"/>
        </w:rPr>
        <w:t>endile ja varjumiskohale,</w:t>
      </w:r>
      <w:r w:rsidRPr="0080200D">
        <w:rPr>
          <w:rFonts w:ascii="Times New Roman" w:eastAsia="Times New Roman" w:hAnsi="Times New Roman" w:cs="Times New Roman"/>
          <w:sz w:val="24"/>
          <w:szCs w:val="24"/>
          <w:lang w:eastAsia="da-DK"/>
        </w:rPr>
        <w:t xml:space="preserve"> </w:t>
      </w:r>
      <w:r>
        <w:rPr>
          <w:rFonts w:ascii="Times New Roman" w:eastAsia="Times New Roman" w:hAnsi="Times New Roman" w:cs="Times New Roman"/>
          <w:sz w:val="24"/>
          <w:szCs w:val="24"/>
          <w:lang w:eastAsia="da-DK"/>
        </w:rPr>
        <w:t xml:space="preserve">varjendi rajamise ja varjumiskoha kohandamise kohustusega </w:t>
      </w:r>
      <w:r w:rsidRPr="0080200D">
        <w:rPr>
          <w:rFonts w:ascii="Times New Roman" w:eastAsia="Times New Roman" w:hAnsi="Times New Roman" w:cs="Times New Roman"/>
          <w:sz w:val="24"/>
          <w:szCs w:val="24"/>
          <w:lang w:eastAsia="da-DK"/>
        </w:rPr>
        <w:t xml:space="preserve">hoonete täpsema loetelu hoone kasutamise otstarbe ja vajadusel tööstushoone tavapärase kasutajate arvu järgi </w:t>
      </w:r>
      <w:r>
        <w:rPr>
          <w:rFonts w:ascii="Times New Roman" w:eastAsia="Times New Roman" w:hAnsi="Times New Roman" w:cs="Times New Roman"/>
          <w:sz w:val="24"/>
          <w:szCs w:val="24"/>
          <w:lang w:eastAsia="da-DK"/>
        </w:rPr>
        <w:t>k</w:t>
      </w:r>
      <w:r w:rsidRPr="0080200D">
        <w:rPr>
          <w:rFonts w:ascii="Times New Roman" w:eastAsia="Times New Roman" w:hAnsi="Times New Roman" w:cs="Times New Roman"/>
          <w:sz w:val="24"/>
          <w:szCs w:val="24"/>
          <w:lang w:eastAsia="da-DK"/>
        </w:rPr>
        <w:t>ehtestab sisejulgeoleku tagamise eest vastutav minister määrusega</w:t>
      </w:r>
      <w:r>
        <w:rPr>
          <w:rFonts w:ascii="Times New Roman" w:eastAsia="Times New Roman" w:hAnsi="Times New Roman" w:cs="Times New Roman"/>
          <w:sz w:val="24"/>
          <w:szCs w:val="24"/>
          <w:lang w:eastAsia="da-DK"/>
        </w:rPr>
        <w:t>.</w:t>
      </w:r>
    </w:p>
    <w:p w14:paraId="4ABB0D5A" w14:textId="77777777" w:rsidR="005C37D4" w:rsidRDefault="005C37D4" w:rsidP="00B87DA4">
      <w:pPr>
        <w:spacing w:after="0" w:line="240" w:lineRule="auto"/>
        <w:jc w:val="both"/>
        <w:rPr>
          <w:rFonts w:ascii="Times New Roman" w:eastAsia="Times New Roman" w:hAnsi="Times New Roman" w:cs="Times New Roman"/>
          <w:sz w:val="24"/>
          <w:szCs w:val="24"/>
          <w:lang w:eastAsia="da-DK"/>
        </w:rPr>
      </w:pPr>
    </w:p>
    <w:p w14:paraId="7AB8CB89" w14:textId="07FF6D29" w:rsidR="001759B1" w:rsidRDefault="005C37D4" w:rsidP="005C37D4">
      <w:pPr>
        <w:spacing w:after="0" w:line="240" w:lineRule="auto"/>
        <w:jc w:val="both"/>
        <w:rPr>
          <w:rFonts w:ascii="Times New Roman" w:eastAsia="Times New Roman" w:hAnsi="Times New Roman" w:cs="Times New Roman"/>
          <w:sz w:val="24"/>
          <w:szCs w:val="24"/>
          <w:lang w:eastAsia="da-DK"/>
        </w:rPr>
      </w:pPr>
      <w:r w:rsidRPr="006E0D7D">
        <w:rPr>
          <w:rFonts w:ascii="Times New Roman" w:eastAsia="Times New Roman" w:hAnsi="Times New Roman" w:cs="Times New Roman"/>
          <w:sz w:val="24"/>
          <w:szCs w:val="24"/>
          <w:lang w:eastAsia="da-DK"/>
        </w:rPr>
        <w:t>(</w:t>
      </w:r>
      <w:r w:rsidR="001759B1">
        <w:rPr>
          <w:rFonts w:ascii="Times New Roman" w:eastAsia="Times New Roman" w:hAnsi="Times New Roman" w:cs="Times New Roman"/>
          <w:sz w:val="24"/>
          <w:szCs w:val="24"/>
          <w:lang w:eastAsia="da-DK"/>
        </w:rPr>
        <w:t>10</w:t>
      </w:r>
      <w:r w:rsidRPr="006E0D7D">
        <w:rPr>
          <w:rFonts w:ascii="Times New Roman" w:eastAsia="Times New Roman" w:hAnsi="Times New Roman" w:cs="Times New Roman"/>
          <w:sz w:val="24"/>
          <w:szCs w:val="24"/>
          <w:lang w:eastAsia="da-DK"/>
        </w:rPr>
        <w:t xml:space="preserve">) </w:t>
      </w:r>
      <w:r>
        <w:rPr>
          <w:rFonts w:ascii="Times New Roman" w:eastAsia="Times New Roman" w:hAnsi="Times New Roman" w:cs="Times New Roman"/>
          <w:sz w:val="24"/>
          <w:szCs w:val="24"/>
          <w:lang w:eastAsia="da-DK"/>
        </w:rPr>
        <w:t xml:space="preserve">Varjendi ja varjumiskoha varjumiseks vahetult kasutusele võtmise ettevalmistamise </w:t>
      </w:r>
      <w:r w:rsidRPr="004872F6">
        <w:rPr>
          <w:rFonts w:ascii="Times New Roman" w:eastAsia="Times New Roman" w:hAnsi="Times New Roman" w:cs="Times New Roman"/>
          <w:sz w:val="24"/>
          <w:szCs w:val="24"/>
          <w:lang w:eastAsia="da-DK"/>
        </w:rPr>
        <w:t>otsustab Vabariigi Valitsus.</w:t>
      </w:r>
      <w:bookmarkStart w:id="19" w:name="_Hlk181022307"/>
      <w:r w:rsidR="00561263">
        <w:rPr>
          <w:rFonts w:ascii="Times New Roman" w:eastAsia="Times New Roman" w:hAnsi="Times New Roman" w:cs="Times New Roman"/>
          <w:sz w:val="24"/>
          <w:szCs w:val="24"/>
          <w:lang w:eastAsia="da-DK"/>
        </w:rPr>
        <w:t>“;</w:t>
      </w:r>
    </w:p>
    <w:bookmarkEnd w:id="19"/>
    <w:p w14:paraId="6B88FD98" w14:textId="77777777" w:rsidR="00714DD1" w:rsidRDefault="00714DD1" w:rsidP="00602420">
      <w:pPr>
        <w:spacing w:after="0" w:line="240" w:lineRule="auto"/>
        <w:jc w:val="both"/>
        <w:rPr>
          <w:rFonts w:ascii="Times New Roman" w:eastAsia="Times New Roman" w:hAnsi="Times New Roman" w:cs="Times New Roman"/>
          <w:sz w:val="24"/>
          <w:szCs w:val="24"/>
          <w:lang w:eastAsia="da-DK"/>
        </w:rPr>
      </w:pPr>
    </w:p>
    <w:p w14:paraId="60CE8B92" w14:textId="0E5B96C5" w:rsidR="00AB6469" w:rsidRDefault="00AB6469" w:rsidP="00AB6469">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b/>
          <w:bCs/>
          <w:sz w:val="24"/>
          <w:szCs w:val="24"/>
          <w:lang w:eastAsia="da-DK"/>
        </w:rPr>
        <w:t>4</w:t>
      </w:r>
      <w:r w:rsidRPr="00BA0DD1">
        <w:rPr>
          <w:rFonts w:ascii="Times New Roman" w:eastAsia="Times New Roman" w:hAnsi="Times New Roman" w:cs="Times New Roman"/>
          <w:b/>
          <w:bCs/>
          <w:sz w:val="24"/>
          <w:szCs w:val="24"/>
          <w:lang w:eastAsia="da-DK"/>
        </w:rPr>
        <w:t>)</w:t>
      </w:r>
      <w:r>
        <w:rPr>
          <w:rFonts w:ascii="Times New Roman" w:eastAsia="Times New Roman" w:hAnsi="Times New Roman" w:cs="Times New Roman"/>
          <w:b/>
          <w:bCs/>
          <w:sz w:val="24"/>
          <w:szCs w:val="24"/>
          <w:lang w:eastAsia="da-DK"/>
        </w:rPr>
        <w:t xml:space="preserve"> </w:t>
      </w:r>
      <w:r w:rsidRPr="00B87DA4">
        <w:rPr>
          <w:rFonts w:ascii="Times New Roman" w:eastAsia="Times New Roman" w:hAnsi="Times New Roman" w:cs="Times New Roman"/>
          <w:sz w:val="24"/>
          <w:szCs w:val="24"/>
          <w:lang w:eastAsia="da-DK"/>
        </w:rPr>
        <w:t>seadust täiendatakse §-ga 16</w:t>
      </w:r>
      <w:r w:rsidRPr="00AB6469">
        <w:rPr>
          <w:rFonts w:ascii="Times New Roman" w:eastAsia="Times New Roman" w:hAnsi="Times New Roman" w:cs="Times New Roman"/>
          <w:sz w:val="24"/>
          <w:szCs w:val="24"/>
          <w:vertAlign w:val="superscript"/>
          <w:lang w:eastAsia="da-DK"/>
        </w:rPr>
        <w:t>3</w:t>
      </w:r>
      <w:r w:rsidRPr="00B87DA4">
        <w:rPr>
          <w:rFonts w:ascii="Times New Roman" w:eastAsia="Times New Roman" w:hAnsi="Times New Roman" w:cs="Times New Roman"/>
          <w:sz w:val="24"/>
          <w:szCs w:val="24"/>
          <w:lang w:eastAsia="da-DK"/>
        </w:rPr>
        <w:t xml:space="preserve"> järgmises sõnastuses:</w:t>
      </w:r>
    </w:p>
    <w:p w14:paraId="75208E6A" w14:textId="77777777" w:rsidR="00AB6469" w:rsidRDefault="00AB6469" w:rsidP="00AB6469">
      <w:pPr>
        <w:spacing w:after="0" w:line="240" w:lineRule="auto"/>
        <w:jc w:val="both"/>
        <w:rPr>
          <w:rFonts w:ascii="Times New Roman" w:eastAsia="Times New Roman" w:hAnsi="Times New Roman" w:cs="Times New Roman"/>
          <w:sz w:val="24"/>
          <w:szCs w:val="24"/>
          <w:lang w:eastAsia="da-DK"/>
        </w:rPr>
      </w:pPr>
    </w:p>
    <w:p w14:paraId="06E2520B" w14:textId="71E05F34" w:rsidR="00AB6469" w:rsidRDefault="00AB6469" w:rsidP="00AB6469">
      <w:pPr>
        <w:pStyle w:val="Vahedeta"/>
        <w:rPr>
          <w:rFonts w:ascii="Times New Roman" w:eastAsia="Times New Roman" w:hAnsi="Times New Roman" w:cs="Times New Roman"/>
          <w:b/>
          <w:sz w:val="24"/>
          <w:szCs w:val="24"/>
          <w:lang w:eastAsia="et-EE"/>
        </w:rPr>
      </w:pPr>
      <w:r w:rsidRPr="00EA773D">
        <w:rPr>
          <w:rFonts w:ascii="Times New Roman" w:eastAsia="Times New Roman" w:hAnsi="Times New Roman" w:cs="Times New Roman"/>
          <w:sz w:val="24"/>
          <w:szCs w:val="24"/>
          <w:lang w:eastAsia="et-EE"/>
        </w:rPr>
        <w:t>„</w:t>
      </w:r>
      <w:r w:rsidRPr="00EA773D">
        <w:rPr>
          <w:rFonts w:ascii="Times New Roman" w:eastAsia="Times New Roman" w:hAnsi="Times New Roman" w:cs="Times New Roman"/>
          <w:b/>
          <w:sz w:val="24"/>
          <w:szCs w:val="24"/>
          <w:lang w:eastAsia="et-EE"/>
        </w:rPr>
        <w:t>§ 16</w:t>
      </w:r>
      <w:r w:rsidRPr="00FA06D0">
        <w:rPr>
          <w:rFonts w:ascii="Times New Roman" w:eastAsia="Times New Roman" w:hAnsi="Times New Roman" w:cs="Times New Roman"/>
          <w:b/>
          <w:sz w:val="24"/>
          <w:szCs w:val="24"/>
          <w:vertAlign w:val="superscript"/>
          <w:lang w:eastAsia="et-EE"/>
        </w:rPr>
        <w:t>3</w:t>
      </w:r>
      <w:r w:rsidRPr="00EA773D">
        <w:rPr>
          <w:rFonts w:ascii="Times New Roman" w:eastAsia="Times New Roman" w:hAnsi="Times New Roman" w:cs="Times New Roman"/>
          <w:b/>
          <w:sz w:val="24"/>
          <w:szCs w:val="24"/>
          <w:lang w:eastAsia="et-EE"/>
        </w:rPr>
        <w:t xml:space="preserve">. </w:t>
      </w:r>
      <w:r>
        <w:rPr>
          <w:rFonts w:ascii="Times New Roman" w:eastAsia="Times New Roman" w:hAnsi="Times New Roman" w:cs="Times New Roman"/>
          <w:b/>
          <w:sz w:val="24"/>
          <w:szCs w:val="24"/>
          <w:lang w:eastAsia="et-EE"/>
        </w:rPr>
        <w:t>Varjumisplaan</w:t>
      </w:r>
    </w:p>
    <w:p w14:paraId="3C38250E" w14:textId="77777777" w:rsidR="00AB6469" w:rsidRDefault="00AB6469" w:rsidP="00602420">
      <w:pPr>
        <w:spacing w:after="0" w:line="240" w:lineRule="auto"/>
        <w:jc w:val="both"/>
        <w:rPr>
          <w:rFonts w:ascii="Times New Roman" w:eastAsia="Times New Roman" w:hAnsi="Times New Roman" w:cs="Times New Roman"/>
          <w:sz w:val="24"/>
          <w:szCs w:val="24"/>
          <w:lang w:eastAsia="da-DK"/>
        </w:rPr>
      </w:pPr>
    </w:p>
    <w:p w14:paraId="79CDE190" w14:textId="33AB35C8" w:rsidR="000A032A" w:rsidRDefault="00714DD1" w:rsidP="00602420">
      <w:pPr>
        <w:spacing w:after="0" w:line="240" w:lineRule="auto"/>
        <w:jc w:val="both"/>
        <w:rPr>
          <w:rFonts w:ascii="Times New Roman" w:eastAsia="Times New Roman" w:hAnsi="Times New Roman" w:cs="Times New Roman"/>
          <w:sz w:val="24"/>
          <w:szCs w:val="24"/>
          <w:lang w:eastAsia="da-DK"/>
        </w:rPr>
      </w:pPr>
      <w:commentRangeStart w:id="20"/>
      <w:r>
        <w:rPr>
          <w:rFonts w:ascii="Times New Roman" w:eastAsia="Times New Roman" w:hAnsi="Times New Roman" w:cs="Times New Roman"/>
          <w:sz w:val="24"/>
          <w:szCs w:val="24"/>
          <w:lang w:eastAsia="da-DK"/>
        </w:rPr>
        <w:t xml:space="preserve">(1) </w:t>
      </w:r>
      <w:r w:rsidR="00111ECE" w:rsidRPr="0080200D">
        <w:rPr>
          <w:rFonts w:ascii="Times New Roman" w:eastAsia="Times New Roman" w:hAnsi="Times New Roman" w:cs="Times New Roman"/>
          <w:sz w:val="24"/>
          <w:szCs w:val="24"/>
          <w:lang w:eastAsia="da-DK"/>
        </w:rPr>
        <w:t xml:space="preserve">Varjumisplaan käesoleva seaduse mõistes on juhend, milles </w:t>
      </w:r>
      <w:r w:rsidR="000A032A" w:rsidRPr="0080200D">
        <w:rPr>
          <w:rFonts w:ascii="Times New Roman" w:eastAsia="Times New Roman" w:hAnsi="Times New Roman" w:cs="Times New Roman"/>
          <w:sz w:val="24"/>
          <w:szCs w:val="24"/>
          <w:lang w:eastAsia="da-DK"/>
        </w:rPr>
        <w:t>hinnatakse hoones varjumise võimalusi, kirjeldatakse varjumise</w:t>
      </w:r>
      <w:r w:rsidR="000646A8">
        <w:rPr>
          <w:rFonts w:ascii="Times New Roman" w:eastAsia="Times New Roman" w:hAnsi="Times New Roman" w:cs="Times New Roman"/>
          <w:sz w:val="24"/>
          <w:szCs w:val="24"/>
          <w:lang w:eastAsia="da-DK"/>
        </w:rPr>
        <w:t>ks valmistumist, varjumise</w:t>
      </w:r>
      <w:r w:rsidR="000A032A" w:rsidRPr="0080200D">
        <w:rPr>
          <w:rFonts w:ascii="Times New Roman" w:eastAsia="Times New Roman" w:hAnsi="Times New Roman" w:cs="Times New Roman"/>
          <w:sz w:val="24"/>
          <w:szCs w:val="24"/>
          <w:lang w:eastAsia="da-DK"/>
        </w:rPr>
        <w:t xml:space="preserve"> korraldust ja varjumiskindluse suurendamis</w:t>
      </w:r>
      <w:r w:rsidR="0002085B">
        <w:rPr>
          <w:rFonts w:ascii="Times New Roman" w:eastAsia="Times New Roman" w:hAnsi="Times New Roman" w:cs="Times New Roman"/>
          <w:sz w:val="24"/>
          <w:szCs w:val="24"/>
          <w:lang w:eastAsia="da-DK"/>
        </w:rPr>
        <w:t>t</w:t>
      </w:r>
      <w:r w:rsidR="000A032A" w:rsidRPr="0080200D">
        <w:rPr>
          <w:rFonts w:ascii="Times New Roman" w:eastAsia="Times New Roman" w:hAnsi="Times New Roman" w:cs="Times New Roman"/>
          <w:sz w:val="24"/>
          <w:szCs w:val="24"/>
          <w:lang w:eastAsia="da-DK"/>
        </w:rPr>
        <w:t>.</w:t>
      </w:r>
      <w:r w:rsidR="00523163">
        <w:rPr>
          <w:rFonts w:ascii="Times New Roman" w:eastAsia="Times New Roman" w:hAnsi="Times New Roman" w:cs="Times New Roman"/>
          <w:sz w:val="24"/>
          <w:szCs w:val="24"/>
          <w:lang w:eastAsia="da-DK"/>
        </w:rPr>
        <w:t xml:space="preserve"> </w:t>
      </w:r>
      <w:commentRangeEnd w:id="20"/>
      <w:r w:rsidR="00460276">
        <w:rPr>
          <w:rStyle w:val="Kommentaariviide"/>
        </w:rPr>
        <w:commentReference w:id="20"/>
      </w:r>
    </w:p>
    <w:p w14:paraId="5CF70D1A" w14:textId="77777777" w:rsidR="00FA037D" w:rsidRDefault="00FA037D" w:rsidP="00602420">
      <w:pPr>
        <w:spacing w:after="0" w:line="240" w:lineRule="auto"/>
        <w:jc w:val="both"/>
        <w:rPr>
          <w:rFonts w:ascii="Times New Roman" w:eastAsia="Times New Roman" w:hAnsi="Times New Roman" w:cs="Times New Roman"/>
          <w:sz w:val="24"/>
          <w:szCs w:val="24"/>
          <w:lang w:eastAsia="da-DK"/>
        </w:rPr>
      </w:pPr>
    </w:p>
    <w:p w14:paraId="60326167" w14:textId="02F0764B" w:rsidR="00FA037D" w:rsidRPr="0080200D" w:rsidRDefault="00FA037D" w:rsidP="00FA037D">
      <w:pPr>
        <w:spacing w:after="0" w:line="240" w:lineRule="auto"/>
        <w:jc w:val="both"/>
        <w:rPr>
          <w:rFonts w:ascii="Times New Roman" w:eastAsia="Times New Roman" w:hAnsi="Times New Roman" w:cs="Times New Roman"/>
          <w:sz w:val="24"/>
          <w:szCs w:val="24"/>
          <w:lang w:eastAsia="da-DK"/>
        </w:rPr>
      </w:pPr>
      <w:r w:rsidRPr="0080200D">
        <w:rPr>
          <w:rFonts w:ascii="Times New Roman" w:eastAsia="Times New Roman" w:hAnsi="Times New Roman" w:cs="Times New Roman"/>
          <w:sz w:val="24"/>
          <w:szCs w:val="24"/>
          <w:lang w:eastAsia="da-DK"/>
        </w:rPr>
        <w:t>(</w:t>
      </w:r>
      <w:r w:rsidR="00AB6469">
        <w:rPr>
          <w:rFonts w:ascii="Times New Roman" w:eastAsia="Times New Roman" w:hAnsi="Times New Roman" w:cs="Times New Roman"/>
          <w:sz w:val="24"/>
          <w:szCs w:val="24"/>
          <w:lang w:eastAsia="da-DK"/>
        </w:rPr>
        <w:t>2</w:t>
      </w:r>
      <w:r w:rsidRPr="0080200D">
        <w:rPr>
          <w:rFonts w:ascii="Times New Roman" w:eastAsia="Times New Roman" w:hAnsi="Times New Roman" w:cs="Times New Roman"/>
          <w:sz w:val="24"/>
          <w:szCs w:val="24"/>
          <w:lang w:eastAsia="da-DK"/>
        </w:rPr>
        <w:t>) Varjumisplaan koostatakse:</w:t>
      </w:r>
    </w:p>
    <w:p w14:paraId="07CF915A" w14:textId="77777777" w:rsidR="00FA037D" w:rsidRPr="0080200D" w:rsidRDefault="00FA037D" w:rsidP="00FA037D">
      <w:pPr>
        <w:spacing w:after="0" w:line="240" w:lineRule="auto"/>
        <w:jc w:val="both"/>
        <w:rPr>
          <w:rFonts w:ascii="Times New Roman" w:eastAsia="Times New Roman" w:hAnsi="Times New Roman" w:cs="Times New Roman"/>
          <w:sz w:val="24"/>
          <w:szCs w:val="24"/>
          <w:lang w:eastAsia="da-DK"/>
        </w:rPr>
      </w:pPr>
      <w:r w:rsidRPr="0080200D">
        <w:rPr>
          <w:rFonts w:ascii="Times New Roman" w:eastAsia="Times New Roman" w:hAnsi="Times New Roman" w:cs="Times New Roman"/>
          <w:sz w:val="24"/>
          <w:szCs w:val="24"/>
          <w:lang w:eastAsia="da-DK"/>
        </w:rPr>
        <w:t>1)</w:t>
      </w:r>
      <w:r>
        <w:rPr>
          <w:rFonts w:ascii="Times New Roman" w:eastAsia="Times New Roman" w:hAnsi="Times New Roman" w:cs="Times New Roman"/>
          <w:sz w:val="24"/>
          <w:szCs w:val="24"/>
          <w:lang w:eastAsia="da-DK"/>
        </w:rPr>
        <w:t xml:space="preserve"> varjendi rajamise kohustusega</w:t>
      </w:r>
      <w:r w:rsidRPr="0080200D">
        <w:rPr>
          <w:rFonts w:ascii="Times New Roman" w:eastAsia="Times New Roman" w:hAnsi="Times New Roman" w:cs="Times New Roman"/>
          <w:sz w:val="24"/>
          <w:szCs w:val="24"/>
          <w:lang w:eastAsia="da-DK"/>
        </w:rPr>
        <w:t xml:space="preserve"> hoonele; </w:t>
      </w:r>
    </w:p>
    <w:p w14:paraId="4107D082" w14:textId="77777777" w:rsidR="00FA037D" w:rsidRDefault="00FA037D" w:rsidP="00FA037D">
      <w:pPr>
        <w:spacing w:after="0" w:line="240" w:lineRule="auto"/>
        <w:jc w:val="both"/>
        <w:rPr>
          <w:rFonts w:ascii="Times New Roman" w:eastAsia="Times New Roman" w:hAnsi="Times New Roman" w:cs="Times New Roman"/>
          <w:sz w:val="24"/>
          <w:szCs w:val="24"/>
          <w:lang w:eastAsia="da-DK"/>
        </w:rPr>
      </w:pPr>
      <w:r w:rsidRPr="0080200D">
        <w:rPr>
          <w:rFonts w:ascii="Times New Roman" w:eastAsia="Times New Roman" w:hAnsi="Times New Roman" w:cs="Times New Roman"/>
          <w:sz w:val="24"/>
          <w:szCs w:val="24"/>
          <w:lang w:eastAsia="da-DK"/>
        </w:rPr>
        <w:t xml:space="preserve">2) </w:t>
      </w:r>
      <w:r>
        <w:rPr>
          <w:rFonts w:ascii="Times New Roman" w:eastAsia="Times New Roman" w:hAnsi="Times New Roman" w:cs="Times New Roman"/>
          <w:sz w:val="24"/>
          <w:szCs w:val="24"/>
          <w:lang w:eastAsia="da-DK"/>
        </w:rPr>
        <w:t xml:space="preserve">varjumiskoha kohandamise kohustusega </w:t>
      </w:r>
      <w:r w:rsidRPr="0080200D">
        <w:rPr>
          <w:rFonts w:ascii="Times New Roman" w:eastAsia="Times New Roman" w:hAnsi="Times New Roman" w:cs="Times New Roman"/>
          <w:sz w:val="24"/>
          <w:szCs w:val="24"/>
          <w:lang w:eastAsia="da-DK"/>
        </w:rPr>
        <w:t>hoonele</w:t>
      </w:r>
      <w:r>
        <w:rPr>
          <w:rFonts w:ascii="Times New Roman" w:eastAsia="Times New Roman" w:hAnsi="Times New Roman" w:cs="Times New Roman"/>
          <w:sz w:val="24"/>
          <w:szCs w:val="24"/>
          <w:lang w:eastAsia="da-DK"/>
        </w:rPr>
        <w:t>.</w:t>
      </w:r>
      <w:r w:rsidRPr="0080200D">
        <w:rPr>
          <w:rFonts w:ascii="Times New Roman" w:eastAsia="Times New Roman" w:hAnsi="Times New Roman" w:cs="Times New Roman"/>
          <w:sz w:val="24"/>
          <w:szCs w:val="24"/>
          <w:lang w:eastAsia="da-DK"/>
        </w:rPr>
        <w:t xml:space="preserve"> </w:t>
      </w:r>
    </w:p>
    <w:p w14:paraId="37A06B70" w14:textId="77777777" w:rsidR="00CA77E2" w:rsidRDefault="00CA77E2" w:rsidP="00FA037D">
      <w:pPr>
        <w:spacing w:after="0" w:line="240" w:lineRule="auto"/>
        <w:jc w:val="both"/>
        <w:rPr>
          <w:rFonts w:ascii="Times New Roman" w:eastAsia="Times New Roman" w:hAnsi="Times New Roman" w:cs="Times New Roman"/>
          <w:sz w:val="24"/>
          <w:szCs w:val="24"/>
          <w:lang w:eastAsia="da-DK"/>
        </w:rPr>
      </w:pPr>
    </w:p>
    <w:p w14:paraId="4CB00088" w14:textId="42EAAE72" w:rsidR="00CA77E2" w:rsidRPr="0080200D" w:rsidRDefault="00CA77E2" w:rsidP="00FA037D">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(3) </w:t>
      </w:r>
      <w:r w:rsidRPr="00523163">
        <w:rPr>
          <w:rFonts w:ascii="Times New Roman" w:eastAsia="Times New Roman" w:hAnsi="Times New Roman" w:cs="Times New Roman"/>
          <w:sz w:val="24"/>
          <w:szCs w:val="24"/>
          <w:lang w:eastAsia="da-DK"/>
        </w:rPr>
        <w:t xml:space="preserve">Varjumisplaani </w:t>
      </w:r>
      <w:r>
        <w:rPr>
          <w:rFonts w:ascii="Times New Roman" w:eastAsia="Times New Roman" w:hAnsi="Times New Roman" w:cs="Times New Roman"/>
          <w:sz w:val="24"/>
          <w:szCs w:val="24"/>
          <w:lang w:eastAsia="da-DK"/>
        </w:rPr>
        <w:t>koostamise</w:t>
      </w:r>
      <w:r w:rsidRPr="00523163">
        <w:rPr>
          <w:rFonts w:ascii="Times New Roman" w:eastAsia="Times New Roman" w:hAnsi="Times New Roman" w:cs="Times New Roman"/>
          <w:sz w:val="24"/>
          <w:szCs w:val="24"/>
          <w:lang w:eastAsia="da-DK"/>
        </w:rPr>
        <w:t xml:space="preserve"> korraldab ehitise valdaja. Kui ehitist kasutab mitu valdajat, korraldab varjumisplaani </w:t>
      </w:r>
      <w:r>
        <w:rPr>
          <w:rFonts w:ascii="Times New Roman" w:eastAsia="Times New Roman" w:hAnsi="Times New Roman" w:cs="Times New Roman"/>
          <w:sz w:val="24"/>
          <w:szCs w:val="24"/>
          <w:lang w:eastAsia="da-DK"/>
        </w:rPr>
        <w:t>koostamise</w:t>
      </w:r>
      <w:r w:rsidRPr="00523163">
        <w:rPr>
          <w:rFonts w:ascii="Times New Roman" w:eastAsia="Times New Roman" w:hAnsi="Times New Roman" w:cs="Times New Roman"/>
          <w:sz w:val="24"/>
          <w:szCs w:val="24"/>
          <w:lang w:eastAsia="da-DK"/>
        </w:rPr>
        <w:t xml:space="preserve"> ehitise omanik</w:t>
      </w:r>
      <w:r>
        <w:rPr>
          <w:rFonts w:ascii="Times New Roman" w:eastAsia="Times New Roman" w:hAnsi="Times New Roman" w:cs="Times New Roman"/>
          <w:sz w:val="24"/>
          <w:szCs w:val="24"/>
          <w:lang w:eastAsia="da-DK"/>
        </w:rPr>
        <w:t>.</w:t>
      </w:r>
    </w:p>
    <w:p w14:paraId="63D6E883" w14:textId="77777777" w:rsidR="00FA037D" w:rsidRPr="0080200D" w:rsidRDefault="00FA037D" w:rsidP="00FA037D">
      <w:pPr>
        <w:spacing w:after="0" w:line="240" w:lineRule="auto"/>
        <w:jc w:val="both"/>
        <w:rPr>
          <w:rFonts w:ascii="Times New Roman" w:eastAsia="Times New Roman" w:hAnsi="Times New Roman" w:cs="Times New Roman"/>
          <w:sz w:val="24"/>
          <w:szCs w:val="24"/>
          <w:lang w:eastAsia="da-DK"/>
        </w:rPr>
      </w:pPr>
    </w:p>
    <w:p w14:paraId="646D8B41" w14:textId="031DD7D4" w:rsidR="005066CF" w:rsidRDefault="00FA037D" w:rsidP="005066CF">
      <w:pPr>
        <w:spacing w:after="0" w:line="240" w:lineRule="auto"/>
        <w:jc w:val="both"/>
        <w:rPr>
          <w:rFonts w:ascii="Times New Roman" w:eastAsia="Times New Roman" w:hAnsi="Times New Roman" w:cs="Times New Roman"/>
          <w:sz w:val="24"/>
          <w:szCs w:val="24"/>
          <w:lang w:eastAsia="da-DK"/>
        </w:rPr>
      </w:pPr>
      <w:r w:rsidRPr="0080200D">
        <w:rPr>
          <w:rFonts w:ascii="Times New Roman" w:eastAsia="Times New Roman" w:hAnsi="Times New Roman" w:cs="Times New Roman"/>
          <w:sz w:val="24"/>
          <w:szCs w:val="24"/>
          <w:lang w:eastAsia="da-DK"/>
        </w:rPr>
        <w:t>(</w:t>
      </w:r>
      <w:r w:rsidR="00CA77E2">
        <w:rPr>
          <w:rFonts w:ascii="Times New Roman" w:eastAsia="Times New Roman" w:hAnsi="Times New Roman" w:cs="Times New Roman"/>
          <w:sz w:val="24"/>
          <w:szCs w:val="24"/>
          <w:lang w:eastAsia="da-DK"/>
        </w:rPr>
        <w:t>4</w:t>
      </w:r>
      <w:r w:rsidRPr="0080200D">
        <w:rPr>
          <w:rFonts w:ascii="Times New Roman" w:eastAsia="Times New Roman" w:hAnsi="Times New Roman" w:cs="Times New Roman"/>
          <w:sz w:val="24"/>
          <w:szCs w:val="24"/>
          <w:lang w:eastAsia="da-DK"/>
        </w:rPr>
        <w:t>) Varjumisplaani koostamise nõuded ja korra kehtestab sisejulgeoleku tagamise eest vastutav minister määrusega.</w:t>
      </w:r>
      <w:r w:rsidR="009C7F1E">
        <w:rPr>
          <w:rFonts w:ascii="Times New Roman" w:eastAsia="Times New Roman" w:hAnsi="Times New Roman" w:cs="Times New Roman"/>
          <w:sz w:val="24"/>
          <w:szCs w:val="24"/>
          <w:lang w:eastAsia="da-DK"/>
        </w:rPr>
        <w:t>“;</w:t>
      </w:r>
    </w:p>
    <w:p w14:paraId="40836991" w14:textId="77777777" w:rsidR="00063BDD" w:rsidRDefault="00063BDD" w:rsidP="00602420">
      <w:pPr>
        <w:spacing w:after="0" w:line="240" w:lineRule="auto"/>
        <w:jc w:val="both"/>
        <w:rPr>
          <w:rFonts w:ascii="Times New Roman" w:eastAsia="Times New Roman" w:hAnsi="Times New Roman" w:cs="Times New Roman"/>
          <w:sz w:val="24"/>
          <w:szCs w:val="24"/>
          <w:lang w:eastAsia="da-DK"/>
        </w:rPr>
      </w:pPr>
    </w:p>
    <w:p w14:paraId="4F020AF6" w14:textId="076E75B2" w:rsidR="00063BDD" w:rsidRDefault="009C7F1E" w:rsidP="00602420">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b/>
          <w:bCs/>
          <w:sz w:val="24"/>
          <w:szCs w:val="24"/>
          <w:lang w:eastAsia="da-DK"/>
        </w:rPr>
        <w:t>5</w:t>
      </w:r>
      <w:r w:rsidR="00063BDD">
        <w:rPr>
          <w:rFonts w:ascii="Times New Roman" w:eastAsia="Times New Roman" w:hAnsi="Times New Roman" w:cs="Times New Roman"/>
          <w:b/>
          <w:bCs/>
          <w:sz w:val="24"/>
          <w:szCs w:val="24"/>
          <w:lang w:eastAsia="da-DK"/>
        </w:rPr>
        <w:t xml:space="preserve">) </w:t>
      </w:r>
      <w:r w:rsidR="00063BDD" w:rsidRPr="00063BDD">
        <w:rPr>
          <w:rFonts w:ascii="Times New Roman" w:eastAsia="Times New Roman" w:hAnsi="Times New Roman" w:cs="Times New Roman"/>
          <w:sz w:val="24"/>
          <w:szCs w:val="24"/>
          <w:lang w:eastAsia="da-DK"/>
        </w:rPr>
        <w:t>seadust täiendatakse §-ga 17</w:t>
      </w:r>
      <w:r w:rsidR="00063BDD" w:rsidRPr="00063BDD">
        <w:rPr>
          <w:rFonts w:ascii="Times New Roman" w:eastAsia="Times New Roman" w:hAnsi="Times New Roman" w:cs="Times New Roman"/>
          <w:sz w:val="24"/>
          <w:szCs w:val="24"/>
          <w:vertAlign w:val="superscript"/>
          <w:lang w:eastAsia="da-DK"/>
        </w:rPr>
        <w:t>1</w:t>
      </w:r>
      <w:r w:rsidR="00063BDD" w:rsidRPr="00063BDD">
        <w:rPr>
          <w:rFonts w:ascii="Times New Roman" w:eastAsia="Times New Roman" w:hAnsi="Times New Roman" w:cs="Times New Roman"/>
          <w:sz w:val="24"/>
          <w:szCs w:val="24"/>
          <w:lang w:eastAsia="da-DK"/>
        </w:rPr>
        <w:t xml:space="preserve"> järgmises sõnastuses</w:t>
      </w:r>
      <w:r w:rsidR="00063BDD">
        <w:rPr>
          <w:rFonts w:ascii="Times New Roman" w:eastAsia="Times New Roman" w:hAnsi="Times New Roman" w:cs="Times New Roman"/>
          <w:sz w:val="24"/>
          <w:szCs w:val="24"/>
          <w:lang w:eastAsia="da-DK"/>
        </w:rPr>
        <w:t>:</w:t>
      </w:r>
    </w:p>
    <w:p w14:paraId="432BCA46" w14:textId="77777777" w:rsidR="00063BDD" w:rsidRDefault="00063BDD" w:rsidP="00602420">
      <w:pPr>
        <w:spacing w:after="0" w:line="240" w:lineRule="auto"/>
        <w:jc w:val="both"/>
        <w:rPr>
          <w:rFonts w:ascii="Times New Roman" w:eastAsia="Times New Roman" w:hAnsi="Times New Roman" w:cs="Times New Roman"/>
          <w:sz w:val="24"/>
          <w:szCs w:val="24"/>
          <w:lang w:eastAsia="da-DK"/>
        </w:rPr>
      </w:pPr>
    </w:p>
    <w:p w14:paraId="74689BEC" w14:textId="2F621704" w:rsidR="00DE7D12" w:rsidRDefault="007E3BC3" w:rsidP="00602420">
      <w:pPr>
        <w:spacing w:after="0" w:line="240" w:lineRule="auto"/>
        <w:jc w:val="both"/>
        <w:rPr>
          <w:rFonts w:ascii="Times New Roman" w:eastAsia="Times New Roman" w:hAnsi="Times New Roman" w:cs="Times New Roman"/>
          <w:b/>
          <w:bCs/>
          <w:sz w:val="24"/>
          <w:szCs w:val="24"/>
          <w:lang w:eastAsia="da-DK"/>
        </w:rPr>
      </w:pPr>
      <w:r>
        <w:rPr>
          <w:rFonts w:ascii="Times New Roman" w:eastAsia="Times New Roman" w:hAnsi="Times New Roman" w:cs="Times New Roman"/>
          <w:sz w:val="24"/>
          <w:szCs w:val="24"/>
          <w:lang w:eastAsia="da-DK"/>
        </w:rPr>
        <w:t>„</w:t>
      </w:r>
      <w:r w:rsidR="00DE7D12">
        <w:rPr>
          <w:rFonts w:ascii="Times New Roman" w:eastAsia="Times New Roman" w:hAnsi="Times New Roman" w:cs="Times New Roman"/>
          <w:b/>
          <w:bCs/>
          <w:sz w:val="24"/>
          <w:szCs w:val="24"/>
          <w:lang w:eastAsia="da-DK"/>
        </w:rPr>
        <w:t>§ 17</w:t>
      </w:r>
      <w:r w:rsidR="00DE7D12">
        <w:rPr>
          <w:rFonts w:ascii="Times New Roman" w:eastAsia="Times New Roman" w:hAnsi="Times New Roman" w:cs="Times New Roman"/>
          <w:b/>
          <w:bCs/>
          <w:sz w:val="24"/>
          <w:szCs w:val="24"/>
          <w:vertAlign w:val="superscript"/>
          <w:lang w:eastAsia="da-DK"/>
        </w:rPr>
        <w:t>1</w:t>
      </w:r>
      <w:r w:rsidR="00DE7D12">
        <w:rPr>
          <w:rFonts w:ascii="Times New Roman" w:eastAsia="Times New Roman" w:hAnsi="Times New Roman" w:cs="Times New Roman"/>
          <w:b/>
          <w:bCs/>
          <w:sz w:val="24"/>
          <w:szCs w:val="24"/>
          <w:lang w:eastAsia="da-DK"/>
        </w:rPr>
        <w:t xml:space="preserve">. </w:t>
      </w:r>
      <w:r w:rsidR="001701B6" w:rsidRPr="001701B6">
        <w:rPr>
          <w:rFonts w:ascii="Times New Roman" w:eastAsia="Times New Roman" w:hAnsi="Times New Roman" w:cs="Times New Roman"/>
          <w:b/>
          <w:bCs/>
          <w:sz w:val="24"/>
          <w:szCs w:val="24"/>
          <w:lang w:eastAsia="da-DK"/>
        </w:rPr>
        <w:t>Elanikkonnakaitse koolitus</w:t>
      </w:r>
    </w:p>
    <w:p w14:paraId="2AFF959B" w14:textId="77777777" w:rsidR="001701B6" w:rsidRDefault="001701B6" w:rsidP="00602420">
      <w:pPr>
        <w:spacing w:after="0" w:line="240" w:lineRule="auto"/>
        <w:jc w:val="both"/>
        <w:rPr>
          <w:rFonts w:ascii="Times New Roman" w:eastAsia="Times New Roman" w:hAnsi="Times New Roman" w:cs="Times New Roman"/>
          <w:b/>
          <w:bCs/>
          <w:sz w:val="24"/>
          <w:szCs w:val="24"/>
          <w:lang w:eastAsia="da-DK"/>
        </w:rPr>
      </w:pPr>
    </w:p>
    <w:p w14:paraId="31E92550" w14:textId="77777777" w:rsidR="001701B6" w:rsidRPr="001701B6" w:rsidRDefault="001701B6" w:rsidP="001701B6">
      <w:pPr>
        <w:spacing w:after="0" w:line="240" w:lineRule="auto"/>
        <w:jc w:val="both"/>
        <w:rPr>
          <w:rFonts w:ascii="Times New Roman" w:eastAsia="Times New Roman" w:hAnsi="Times New Roman" w:cs="Times New Roman"/>
          <w:sz w:val="24"/>
          <w:szCs w:val="24"/>
          <w:lang w:eastAsia="da-DK"/>
        </w:rPr>
      </w:pPr>
      <w:r w:rsidRPr="001701B6">
        <w:rPr>
          <w:rFonts w:ascii="Times New Roman" w:eastAsia="Times New Roman" w:hAnsi="Times New Roman" w:cs="Times New Roman"/>
          <w:sz w:val="24"/>
          <w:szCs w:val="24"/>
          <w:lang w:eastAsia="da-DK"/>
        </w:rPr>
        <w:lastRenderedPageBreak/>
        <w:t xml:space="preserve">(1) Elanikkonnakaitse koolituse (edaspidi </w:t>
      </w:r>
      <w:r w:rsidRPr="001701B6">
        <w:rPr>
          <w:rFonts w:ascii="Times New Roman" w:eastAsia="Times New Roman" w:hAnsi="Times New Roman" w:cs="Times New Roman"/>
          <w:i/>
          <w:iCs/>
          <w:sz w:val="24"/>
          <w:szCs w:val="24"/>
          <w:lang w:eastAsia="da-DK"/>
        </w:rPr>
        <w:t>koolitus</w:t>
      </w:r>
      <w:r w:rsidRPr="001701B6">
        <w:rPr>
          <w:rFonts w:ascii="Times New Roman" w:eastAsia="Times New Roman" w:hAnsi="Times New Roman" w:cs="Times New Roman"/>
          <w:sz w:val="24"/>
          <w:szCs w:val="24"/>
          <w:lang w:eastAsia="da-DK"/>
        </w:rPr>
        <w:t>) eesmärk on suurendada inimese valmisolekut kriisis iseseisvalt toime tulla.</w:t>
      </w:r>
    </w:p>
    <w:p w14:paraId="58493385" w14:textId="77777777" w:rsidR="001701B6" w:rsidRPr="001701B6" w:rsidRDefault="001701B6" w:rsidP="001701B6">
      <w:pPr>
        <w:spacing w:after="0" w:line="240" w:lineRule="auto"/>
        <w:jc w:val="both"/>
        <w:rPr>
          <w:rFonts w:ascii="Times New Roman" w:eastAsia="Times New Roman" w:hAnsi="Times New Roman" w:cs="Times New Roman"/>
          <w:sz w:val="24"/>
          <w:szCs w:val="24"/>
          <w:lang w:eastAsia="da-DK"/>
        </w:rPr>
      </w:pPr>
    </w:p>
    <w:p w14:paraId="70098D87" w14:textId="5AC55540" w:rsidR="001701B6" w:rsidRPr="001701B6" w:rsidRDefault="001701B6" w:rsidP="001701B6">
      <w:pPr>
        <w:spacing w:after="0" w:line="240" w:lineRule="auto"/>
        <w:jc w:val="both"/>
        <w:rPr>
          <w:rFonts w:ascii="Times New Roman" w:eastAsia="Times New Roman" w:hAnsi="Times New Roman" w:cs="Times New Roman"/>
          <w:sz w:val="24"/>
          <w:szCs w:val="24"/>
          <w:lang w:eastAsia="da-DK"/>
        </w:rPr>
      </w:pPr>
      <w:r w:rsidRPr="001701B6">
        <w:rPr>
          <w:rFonts w:ascii="Times New Roman" w:eastAsia="Times New Roman" w:hAnsi="Times New Roman" w:cs="Times New Roman"/>
          <w:sz w:val="24"/>
          <w:szCs w:val="24"/>
          <w:lang w:eastAsia="da-DK"/>
        </w:rPr>
        <w:t xml:space="preserve">(2) Avaliku sektori asutus </w:t>
      </w:r>
      <w:r w:rsidR="0C7F4FF1" w:rsidRPr="001701B6">
        <w:rPr>
          <w:rFonts w:ascii="Times New Roman" w:eastAsia="Times New Roman" w:hAnsi="Times New Roman" w:cs="Times New Roman"/>
          <w:sz w:val="24"/>
          <w:szCs w:val="24"/>
          <w:lang w:eastAsia="da-DK"/>
        </w:rPr>
        <w:t xml:space="preserve">korraldab oma </w:t>
      </w:r>
      <w:r w:rsidR="00132CF8">
        <w:rPr>
          <w:rFonts w:ascii="Times New Roman" w:eastAsia="Times New Roman" w:hAnsi="Times New Roman" w:cs="Times New Roman"/>
          <w:sz w:val="24"/>
          <w:szCs w:val="24"/>
          <w:lang w:eastAsia="da-DK"/>
        </w:rPr>
        <w:t>teenistuja</w:t>
      </w:r>
      <w:r w:rsidR="008C38FD">
        <w:rPr>
          <w:rFonts w:ascii="Times New Roman" w:eastAsia="Times New Roman" w:hAnsi="Times New Roman" w:cs="Times New Roman"/>
          <w:sz w:val="24"/>
          <w:szCs w:val="24"/>
          <w:lang w:eastAsia="da-DK"/>
        </w:rPr>
        <w:t>te</w:t>
      </w:r>
      <w:r w:rsidR="00882CF3">
        <w:rPr>
          <w:rFonts w:ascii="Times New Roman" w:eastAsia="Times New Roman" w:hAnsi="Times New Roman" w:cs="Times New Roman"/>
          <w:sz w:val="24"/>
          <w:szCs w:val="24"/>
          <w:lang w:eastAsia="da-DK"/>
        </w:rPr>
        <w:t>le</w:t>
      </w:r>
      <w:r w:rsidRPr="001701B6">
        <w:rPr>
          <w:rFonts w:ascii="Times New Roman" w:eastAsia="Times New Roman" w:hAnsi="Times New Roman" w:cs="Times New Roman"/>
          <w:sz w:val="24"/>
          <w:szCs w:val="24"/>
          <w:lang w:eastAsia="da-DK"/>
        </w:rPr>
        <w:t xml:space="preserve"> elanikkonnakaitse koolituse </w:t>
      </w:r>
      <w:r w:rsidR="1A138F69" w:rsidRPr="001701B6">
        <w:rPr>
          <w:rFonts w:ascii="Times New Roman" w:eastAsia="Times New Roman" w:hAnsi="Times New Roman" w:cs="Times New Roman"/>
          <w:sz w:val="24"/>
          <w:szCs w:val="24"/>
          <w:lang w:eastAsia="da-DK"/>
        </w:rPr>
        <w:t xml:space="preserve">läbimise </w:t>
      </w:r>
      <w:r w:rsidRPr="001701B6">
        <w:rPr>
          <w:rFonts w:ascii="Times New Roman" w:eastAsia="Times New Roman" w:hAnsi="Times New Roman" w:cs="Times New Roman"/>
          <w:sz w:val="24"/>
          <w:szCs w:val="24"/>
          <w:lang w:eastAsia="da-DK"/>
        </w:rPr>
        <w:t>kord kahe aasta jooksul.</w:t>
      </w:r>
    </w:p>
    <w:p w14:paraId="6C7803A8" w14:textId="77777777" w:rsidR="00DE7D12" w:rsidRDefault="00DE7D12" w:rsidP="00602420">
      <w:pPr>
        <w:spacing w:after="0" w:line="240" w:lineRule="auto"/>
        <w:jc w:val="both"/>
        <w:rPr>
          <w:rFonts w:ascii="Times New Roman" w:eastAsia="Times New Roman" w:hAnsi="Times New Roman" w:cs="Times New Roman"/>
          <w:sz w:val="24"/>
          <w:szCs w:val="24"/>
          <w:lang w:eastAsia="da-DK"/>
        </w:rPr>
      </w:pPr>
    </w:p>
    <w:p w14:paraId="3B5B7210" w14:textId="00F1678A" w:rsidR="009B56B8" w:rsidRDefault="001701B6" w:rsidP="00063BDD">
      <w:pPr>
        <w:spacing w:after="0" w:line="240" w:lineRule="auto"/>
        <w:jc w:val="both"/>
        <w:rPr>
          <w:rFonts w:ascii="Times New Roman" w:eastAsia="Times New Roman" w:hAnsi="Times New Roman" w:cs="Times New Roman"/>
          <w:sz w:val="24"/>
          <w:szCs w:val="24"/>
          <w:lang w:eastAsia="da-DK"/>
        </w:rPr>
      </w:pPr>
      <w:r w:rsidRPr="001701B6">
        <w:rPr>
          <w:rFonts w:ascii="Times New Roman" w:eastAsia="Times New Roman" w:hAnsi="Times New Roman" w:cs="Times New Roman"/>
          <w:sz w:val="24"/>
          <w:szCs w:val="24"/>
          <w:lang w:eastAsia="da-DK"/>
        </w:rPr>
        <w:t>(</w:t>
      </w:r>
      <w:r w:rsidR="00561263">
        <w:rPr>
          <w:rFonts w:ascii="Times New Roman" w:eastAsia="Times New Roman" w:hAnsi="Times New Roman" w:cs="Times New Roman"/>
          <w:sz w:val="24"/>
          <w:szCs w:val="24"/>
          <w:lang w:eastAsia="da-DK"/>
        </w:rPr>
        <w:t>3</w:t>
      </w:r>
      <w:r w:rsidRPr="001701B6">
        <w:rPr>
          <w:rFonts w:ascii="Times New Roman" w:eastAsia="Times New Roman" w:hAnsi="Times New Roman" w:cs="Times New Roman"/>
          <w:sz w:val="24"/>
          <w:szCs w:val="24"/>
          <w:lang w:eastAsia="da-DK"/>
        </w:rPr>
        <w:t>)</w:t>
      </w:r>
      <w:r w:rsidR="00561263">
        <w:rPr>
          <w:rFonts w:ascii="Times New Roman" w:eastAsia="Times New Roman" w:hAnsi="Times New Roman" w:cs="Times New Roman"/>
          <w:sz w:val="24"/>
          <w:szCs w:val="24"/>
          <w:lang w:eastAsia="da-DK"/>
        </w:rPr>
        <w:t xml:space="preserve"> </w:t>
      </w:r>
      <w:r w:rsidR="00561263" w:rsidRPr="00561263">
        <w:rPr>
          <w:rFonts w:ascii="Times New Roman" w:eastAsia="Times New Roman" w:hAnsi="Times New Roman" w:cs="Times New Roman"/>
          <w:sz w:val="24"/>
          <w:szCs w:val="24"/>
          <w:lang w:eastAsia="da-DK"/>
        </w:rPr>
        <w:t xml:space="preserve">Nõuded elanikkonnakaitse koolitusele ja koolituse läbiviijale </w:t>
      </w:r>
      <w:r w:rsidR="00561263" w:rsidRPr="0080200D">
        <w:rPr>
          <w:rFonts w:ascii="Times New Roman" w:eastAsia="Times New Roman" w:hAnsi="Times New Roman" w:cs="Times New Roman"/>
          <w:sz w:val="24"/>
          <w:szCs w:val="24"/>
          <w:lang w:eastAsia="da-DK"/>
        </w:rPr>
        <w:t>kehtestab sisejulgeoleku tagamise eest vastutav minister määrusega</w:t>
      </w:r>
      <w:r w:rsidRPr="001701B6">
        <w:rPr>
          <w:rFonts w:ascii="Times New Roman" w:eastAsia="Times New Roman" w:hAnsi="Times New Roman" w:cs="Times New Roman"/>
          <w:sz w:val="24"/>
          <w:szCs w:val="24"/>
          <w:lang w:eastAsia="da-DK"/>
        </w:rPr>
        <w:t>.“</w:t>
      </w:r>
      <w:r w:rsidR="007E3BC3">
        <w:rPr>
          <w:rFonts w:ascii="Times New Roman" w:eastAsia="Times New Roman" w:hAnsi="Times New Roman" w:cs="Times New Roman"/>
          <w:sz w:val="24"/>
          <w:szCs w:val="24"/>
          <w:lang w:eastAsia="da-DK"/>
        </w:rPr>
        <w:t>;</w:t>
      </w:r>
      <w:r w:rsidRPr="001701B6">
        <w:rPr>
          <w:rFonts w:ascii="Times New Roman" w:eastAsia="Times New Roman" w:hAnsi="Times New Roman" w:cs="Times New Roman"/>
          <w:sz w:val="24"/>
          <w:szCs w:val="24"/>
          <w:lang w:eastAsia="da-DK"/>
        </w:rPr>
        <w:t xml:space="preserve">   </w:t>
      </w:r>
    </w:p>
    <w:p w14:paraId="24E0D8F2" w14:textId="77777777" w:rsidR="00AB1DD9" w:rsidRPr="0080200D" w:rsidRDefault="00AB1DD9" w:rsidP="00602420">
      <w:pPr>
        <w:spacing w:after="0" w:line="240" w:lineRule="auto"/>
        <w:jc w:val="both"/>
        <w:rPr>
          <w:rFonts w:ascii="Times New Roman" w:eastAsia="Times New Roman" w:hAnsi="Times New Roman" w:cs="Times New Roman"/>
          <w:sz w:val="24"/>
          <w:szCs w:val="24"/>
          <w:lang w:eastAsia="da-DK"/>
        </w:rPr>
      </w:pPr>
    </w:p>
    <w:p w14:paraId="70F7ED87" w14:textId="37FA059C" w:rsidR="00347771" w:rsidRDefault="00FA06D0" w:rsidP="00347771">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b/>
          <w:bCs/>
          <w:sz w:val="24"/>
          <w:szCs w:val="24"/>
          <w:lang w:eastAsia="da-DK"/>
        </w:rPr>
        <w:t>6</w:t>
      </w:r>
      <w:r w:rsidR="007E4607" w:rsidRPr="0080200D">
        <w:rPr>
          <w:rFonts w:ascii="Times New Roman" w:eastAsia="Times New Roman" w:hAnsi="Times New Roman" w:cs="Times New Roman"/>
          <w:b/>
          <w:bCs/>
          <w:sz w:val="24"/>
          <w:szCs w:val="24"/>
          <w:lang w:eastAsia="da-DK"/>
        </w:rPr>
        <w:t xml:space="preserve">) </w:t>
      </w:r>
      <w:bookmarkStart w:id="21" w:name="_Hlk179292975"/>
      <w:r w:rsidR="00347771" w:rsidRPr="00347771">
        <w:rPr>
          <w:rFonts w:ascii="Times New Roman" w:eastAsia="Times New Roman" w:hAnsi="Times New Roman" w:cs="Times New Roman"/>
          <w:sz w:val="24"/>
          <w:szCs w:val="24"/>
          <w:lang w:eastAsia="da-DK"/>
        </w:rPr>
        <w:t xml:space="preserve">paragrahvi 38 lõiget 3 täiendatakse punktiga </w:t>
      </w:r>
      <w:bookmarkStart w:id="22" w:name="_Hlk179038645"/>
      <w:r w:rsidR="00347771" w:rsidRPr="00347771">
        <w:rPr>
          <w:rFonts w:ascii="Times New Roman" w:eastAsia="Times New Roman" w:hAnsi="Times New Roman" w:cs="Times New Roman"/>
          <w:sz w:val="24"/>
          <w:szCs w:val="24"/>
          <w:lang w:eastAsia="da-DK"/>
        </w:rPr>
        <w:t>7</w:t>
      </w:r>
      <w:r w:rsidR="006404FD">
        <w:rPr>
          <w:rFonts w:ascii="Times New Roman" w:eastAsia="Times New Roman" w:hAnsi="Times New Roman" w:cs="Times New Roman"/>
          <w:sz w:val="24"/>
          <w:szCs w:val="24"/>
          <w:vertAlign w:val="superscript"/>
          <w:lang w:eastAsia="da-DK"/>
        </w:rPr>
        <w:t>5</w:t>
      </w:r>
      <w:bookmarkEnd w:id="22"/>
      <w:r w:rsidR="00347771" w:rsidRPr="00347771">
        <w:rPr>
          <w:rFonts w:ascii="Times New Roman" w:eastAsia="Times New Roman" w:hAnsi="Times New Roman" w:cs="Times New Roman"/>
          <w:sz w:val="24"/>
          <w:szCs w:val="24"/>
          <w:lang w:eastAsia="da-DK"/>
        </w:rPr>
        <w:t xml:space="preserve"> järgmises sõnastuses:</w:t>
      </w:r>
    </w:p>
    <w:p w14:paraId="3C0C0770" w14:textId="77777777" w:rsidR="00347771" w:rsidRPr="00347771" w:rsidRDefault="00347771" w:rsidP="00347771">
      <w:pPr>
        <w:spacing w:after="0" w:line="240" w:lineRule="auto"/>
        <w:jc w:val="both"/>
        <w:rPr>
          <w:rFonts w:ascii="Times New Roman" w:eastAsia="Times New Roman" w:hAnsi="Times New Roman" w:cs="Times New Roman"/>
          <w:sz w:val="24"/>
          <w:szCs w:val="24"/>
          <w:lang w:eastAsia="da-DK"/>
        </w:rPr>
      </w:pPr>
    </w:p>
    <w:p w14:paraId="6BF65399" w14:textId="1CA77A5A" w:rsidR="00347771" w:rsidRPr="00347771" w:rsidRDefault="00347771" w:rsidP="00347771">
      <w:pPr>
        <w:spacing w:after="0" w:line="240" w:lineRule="auto"/>
        <w:jc w:val="both"/>
        <w:rPr>
          <w:rFonts w:ascii="Times New Roman" w:eastAsia="Times New Roman" w:hAnsi="Times New Roman" w:cs="Times New Roman"/>
          <w:sz w:val="24"/>
          <w:szCs w:val="24"/>
          <w:lang w:eastAsia="da-DK"/>
        </w:rPr>
      </w:pPr>
      <w:r w:rsidRPr="00347771">
        <w:rPr>
          <w:rFonts w:ascii="Times New Roman" w:eastAsia="Times New Roman" w:hAnsi="Times New Roman" w:cs="Times New Roman"/>
          <w:sz w:val="24"/>
          <w:szCs w:val="24"/>
          <w:lang w:eastAsia="da-DK"/>
        </w:rPr>
        <w:t>„</w:t>
      </w:r>
      <w:r>
        <w:rPr>
          <w:rFonts w:ascii="Times New Roman" w:eastAsia="Times New Roman" w:hAnsi="Times New Roman" w:cs="Times New Roman"/>
          <w:sz w:val="24"/>
          <w:szCs w:val="24"/>
          <w:lang w:eastAsia="da-DK"/>
        </w:rPr>
        <w:t>7</w:t>
      </w:r>
      <w:r w:rsidR="006404FD">
        <w:rPr>
          <w:rFonts w:ascii="Times New Roman" w:eastAsia="Times New Roman" w:hAnsi="Times New Roman" w:cs="Times New Roman"/>
          <w:sz w:val="24"/>
          <w:szCs w:val="24"/>
          <w:vertAlign w:val="superscript"/>
          <w:lang w:eastAsia="da-DK"/>
        </w:rPr>
        <w:t>5</w:t>
      </w:r>
      <w:r>
        <w:rPr>
          <w:rFonts w:ascii="Times New Roman" w:eastAsia="Times New Roman" w:hAnsi="Times New Roman" w:cs="Times New Roman"/>
          <w:sz w:val="24"/>
          <w:szCs w:val="24"/>
          <w:lang w:eastAsia="da-DK"/>
        </w:rPr>
        <w:t>)</w:t>
      </w:r>
      <w:r>
        <w:rPr>
          <w:rFonts w:ascii="Times New Roman" w:eastAsia="Times New Roman" w:hAnsi="Times New Roman" w:cs="Times New Roman"/>
          <w:sz w:val="24"/>
          <w:szCs w:val="24"/>
          <w:vertAlign w:val="superscript"/>
          <w:lang w:eastAsia="da-DK"/>
        </w:rPr>
        <w:t xml:space="preserve"> </w:t>
      </w:r>
      <w:r w:rsidRPr="00347771">
        <w:rPr>
          <w:rFonts w:ascii="Times New Roman" w:eastAsia="Times New Roman" w:hAnsi="Times New Roman" w:cs="Times New Roman"/>
          <w:sz w:val="24"/>
          <w:szCs w:val="24"/>
          <w:lang w:eastAsia="da-DK"/>
        </w:rPr>
        <w:t xml:space="preserve">korraldama oma </w:t>
      </w:r>
      <w:r w:rsidR="6FF70DE9" w:rsidRPr="00347771">
        <w:rPr>
          <w:rFonts w:ascii="Times New Roman" w:eastAsia="Times New Roman" w:hAnsi="Times New Roman" w:cs="Times New Roman"/>
          <w:sz w:val="24"/>
          <w:szCs w:val="24"/>
          <w:lang w:eastAsia="da-DK"/>
        </w:rPr>
        <w:t>töötajatele</w:t>
      </w:r>
      <w:r w:rsidRPr="00347771">
        <w:rPr>
          <w:rFonts w:ascii="Times New Roman" w:eastAsia="Times New Roman" w:hAnsi="Times New Roman" w:cs="Times New Roman"/>
          <w:sz w:val="24"/>
          <w:szCs w:val="24"/>
          <w:lang w:eastAsia="da-DK"/>
        </w:rPr>
        <w:t xml:space="preserve"> kord kahe aasta jooksul käesoleva seaduse §-s 17</w:t>
      </w:r>
      <w:r w:rsidRPr="00347771">
        <w:rPr>
          <w:rFonts w:ascii="Times New Roman" w:eastAsia="Times New Roman" w:hAnsi="Times New Roman" w:cs="Times New Roman"/>
          <w:sz w:val="24"/>
          <w:szCs w:val="24"/>
          <w:vertAlign w:val="superscript"/>
          <w:lang w:eastAsia="da-DK"/>
        </w:rPr>
        <w:t>1</w:t>
      </w:r>
      <w:r w:rsidRPr="00347771">
        <w:rPr>
          <w:rFonts w:ascii="Times New Roman" w:eastAsia="Times New Roman" w:hAnsi="Times New Roman" w:cs="Times New Roman"/>
          <w:sz w:val="24"/>
          <w:szCs w:val="24"/>
          <w:lang w:eastAsia="da-DK"/>
        </w:rPr>
        <w:t xml:space="preserve"> sätestatud koolituse</w:t>
      </w:r>
      <w:r w:rsidR="00CD1DFE">
        <w:rPr>
          <w:rFonts w:ascii="Times New Roman" w:eastAsia="Times New Roman" w:hAnsi="Times New Roman" w:cs="Times New Roman"/>
          <w:sz w:val="24"/>
          <w:szCs w:val="24"/>
          <w:lang w:eastAsia="da-DK"/>
        </w:rPr>
        <w:t xml:space="preserve"> läbimise</w:t>
      </w:r>
      <w:r w:rsidRPr="00347771">
        <w:rPr>
          <w:rFonts w:ascii="Times New Roman" w:eastAsia="Times New Roman" w:hAnsi="Times New Roman" w:cs="Times New Roman"/>
          <w:sz w:val="24"/>
          <w:szCs w:val="24"/>
          <w:lang w:eastAsia="da-DK"/>
        </w:rPr>
        <w:t>;“</w:t>
      </w:r>
      <w:r w:rsidR="007E3BC3">
        <w:rPr>
          <w:rFonts w:ascii="Times New Roman" w:eastAsia="Times New Roman" w:hAnsi="Times New Roman" w:cs="Times New Roman"/>
          <w:sz w:val="24"/>
          <w:szCs w:val="24"/>
          <w:lang w:eastAsia="da-DK"/>
        </w:rPr>
        <w:t>;</w:t>
      </w:r>
    </w:p>
    <w:bookmarkEnd w:id="21"/>
    <w:p w14:paraId="041A56E8" w14:textId="77777777" w:rsidR="00347771" w:rsidRDefault="00347771" w:rsidP="00602420">
      <w:pPr>
        <w:spacing w:after="0" w:line="240" w:lineRule="auto"/>
        <w:jc w:val="both"/>
        <w:rPr>
          <w:rFonts w:ascii="Times New Roman" w:eastAsia="Times New Roman" w:hAnsi="Times New Roman" w:cs="Times New Roman"/>
          <w:b/>
          <w:bCs/>
          <w:sz w:val="24"/>
          <w:szCs w:val="24"/>
          <w:lang w:eastAsia="da-DK"/>
        </w:rPr>
      </w:pPr>
    </w:p>
    <w:p w14:paraId="6CB21891" w14:textId="33C9C5A8" w:rsidR="007E4607" w:rsidRPr="0080200D" w:rsidRDefault="00FA06D0" w:rsidP="00602420">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b/>
          <w:bCs/>
          <w:sz w:val="24"/>
          <w:szCs w:val="24"/>
          <w:lang w:eastAsia="da-DK"/>
        </w:rPr>
        <w:t>7</w:t>
      </w:r>
      <w:r w:rsidR="00347771">
        <w:rPr>
          <w:rFonts w:ascii="Times New Roman" w:eastAsia="Times New Roman" w:hAnsi="Times New Roman" w:cs="Times New Roman"/>
          <w:b/>
          <w:bCs/>
          <w:sz w:val="24"/>
          <w:szCs w:val="24"/>
          <w:lang w:eastAsia="da-DK"/>
        </w:rPr>
        <w:t xml:space="preserve">) </w:t>
      </w:r>
      <w:r w:rsidR="007E4607" w:rsidRPr="0080200D">
        <w:rPr>
          <w:rFonts w:ascii="Times New Roman" w:eastAsia="Times New Roman" w:hAnsi="Times New Roman" w:cs="Times New Roman"/>
          <w:sz w:val="24"/>
          <w:szCs w:val="24"/>
          <w:lang w:eastAsia="da-DK"/>
        </w:rPr>
        <w:t>paragrahvi 45 lõiget 1 täiendatakse punkti</w:t>
      </w:r>
      <w:r w:rsidR="000312DF">
        <w:rPr>
          <w:rFonts w:ascii="Times New Roman" w:eastAsia="Times New Roman" w:hAnsi="Times New Roman" w:cs="Times New Roman"/>
          <w:sz w:val="24"/>
          <w:szCs w:val="24"/>
          <w:lang w:eastAsia="da-DK"/>
        </w:rPr>
        <w:t>dega</w:t>
      </w:r>
      <w:r w:rsidR="007E4607" w:rsidRPr="0080200D">
        <w:rPr>
          <w:rFonts w:ascii="Times New Roman" w:eastAsia="Times New Roman" w:hAnsi="Times New Roman" w:cs="Times New Roman"/>
          <w:sz w:val="24"/>
          <w:szCs w:val="24"/>
          <w:lang w:eastAsia="da-DK"/>
        </w:rPr>
        <w:t xml:space="preserve"> 6</w:t>
      </w:r>
      <w:r w:rsidR="000312DF">
        <w:rPr>
          <w:rFonts w:ascii="Times New Roman" w:eastAsia="Times New Roman" w:hAnsi="Times New Roman" w:cs="Times New Roman"/>
          <w:sz w:val="24"/>
          <w:szCs w:val="24"/>
          <w:lang w:eastAsia="da-DK"/>
        </w:rPr>
        <w:t xml:space="preserve"> ja 7</w:t>
      </w:r>
      <w:r w:rsidR="007E4607" w:rsidRPr="0080200D">
        <w:rPr>
          <w:rFonts w:ascii="Times New Roman" w:eastAsia="Times New Roman" w:hAnsi="Times New Roman" w:cs="Times New Roman"/>
          <w:sz w:val="24"/>
          <w:szCs w:val="24"/>
          <w:lang w:eastAsia="da-DK"/>
        </w:rPr>
        <w:t xml:space="preserve"> järgmises sõnastuses:</w:t>
      </w:r>
    </w:p>
    <w:p w14:paraId="6987AC4B" w14:textId="77777777" w:rsidR="007E4607" w:rsidRPr="0080200D" w:rsidRDefault="007E4607" w:rsidP="00602420">
      <w:pPr>
        <w:spacing w:after="0" w:line="240" w:lineRule="auto"/>
        <w:jc w:val="both"/>
        <w:rPr>
          <w:rFonts w:ascii="Times New Roman" w:eastAsia="Times New Roman" w:hAnsi="Times New Roman" w:cs="Times New Roman"/>
          <w:sz w:val="24"/>
          <w:szCs w:val="24"/>
          <w:lang w:eastAsia="da-DK"/>
        </w:rPr>
      </w:pPr>
    </w:p>
    <w:p w14:paraId="7EC9458F" w14:textId="534BD032" w:rsidR="00B661F8" w:rsidRDefault="007E4607" w:rsidP="00602420">
      <w:pPr>
        <w:spacing w:after="0" w:line="240" w:lineRule="auto"/>
        <w:jc w:val="both"/>
        <w:rPr>
          <w:rFonts w:ascii="Times New Roman" w:eastAsia="Times New Roman" w:hAnsi="Times New Roman" w:cs="Times New Roman"/>
          <w:sz w:val="24"/>
          <w:szCs w:val="24"/>
          <w:lang w:eastAsia="da-DK"/>
        </w:rPr>
      </w:pPr>
      <w:r w:rsidRPr="0080200D">
        <w:rPr>
          <w:rFonts w:ascii="Times New Roman" w:eastAsia="Times New Roman" w:hAnsi="Times New Roman" w:cs="Times New Roman"/>
          <w:sz w:val="24"/>
          <w:szCs w:val="24"/>
          <w:lang w:eastAsia="da-DK"/>
        </w:rPr>
        <w:t>„6) riiklikku järelevalvet käesoleva seaduse §</w:t>
      </w:r>
      <w:r w:rsidR="009A47A3" w:rsidRPr="0080200D">
        <w:rPr>
          <w:rFonts w:ascii="Times New Roman" w:eastAsia="Times New Roman" w:hAnsi="Times New Roman" w:cs="Times New Roman"/>
          <w:sz w:val="24"/>
          <w:szCs w:val="24"/>
          <w:lang w:eastAsia="da-DK"/>
        </w:rPr>
        <w:t xml:space="preserve"> 1</w:t>
      </w:r>
      <w:r w:rsidR="00230230">
        <w:rPr>
          <w:rFonts w:ascii="Times New Roman" w:eastAsia="Times New Roman" w:hAnsi="Times New Roman" w:cs="Times New Roman"/>
          <w:sz w:val="24"/>
          <w:szCs w:val="24"/>
          <w:lang w:eastAsia="da-DK"/>
        </w:rPr>
        <w:t>6</w:t>
      </w:r>
      <w:r w:rsidR="00230230">
        <w:rPr>
          <w:rFonts w:ascii="Times New Roman" w:eastAsia="Times New Roman" w:hAnsi="Times New Roman" w:cs="Times New Roman"/>
          <w:sz w:val="24"/>
          <w:szCs w:val="24"/>
          <w:vertAlign w:val="superscript"/>
          <w:lang w:eastAsia="da-DK"/>
        </w:rPr>
        <w:t>2</w:t>
      </w:r>
      <w:r w:rsidR="009A47A3" w:rsidRPr="0080200D">
        <w:rPr>
          <w:rFonts w:ascii="Times New Roman" w:eastAsia="Times New Roman" w:hAnsi="Times New Roman" w:cs="Times New Roman"/>
          <w:sz w:val="24"/>
          <w:szCs w:val="24"/>
          <w:vertAlign w:val="superscript"/>
          <w:lang w:eastAsia="da-DK"/>
        </w:rPr>
        <w:t xml:space="preserve"> </w:t>
      </w:r>
      <w:r w:rsidR="00CD1DFE" w:rsidRPr="0080200D">
        <w:rPr>
          <w:rFonts w:ascii="Times New Roman" w:eastAsia="Times New Roman" w:hAnsi="Times New Roman" w:cs="Times New Roman"/>
          <w:sz w:val="24"/>
          <w:szCs w:val="24"/>
          <w:lang w:eastAsia="da-DK"/>
        </w:rPr>
        <w:t>lõi</w:t>
      </w:r>
      <w:r w:rsidR="00CD1DFE">
        <w:rPr>
          <w:rFonts w:ascii="Times New Roman" w:eastAsia="Times New Roman" w:hAnsi="Times New Roman" w:cs="Times New Roman"/>
          <w:sz w:val="24"/>
          <w:szCs w:val="24"/>
          <w:lang w:eastAsia="da-DK"/>
        </w:rPr>
        <w:t>g</w:t>
      </w:r>
      <w:r w:rsidR="00CD1DFE" w:rsidRPr="0080200D">
        <w:rPr>
          <w:rFonts w:ascii="Times New Roman" w:eastAsia="Times New Roman" w:hAnsi="Times New Roman" w:cs="Times New Roman"/>
          <w:sz w:val="24"/>
          <w:szCs w:val="24"/>
          <w:lang w:eastAsia="da-DK"/>
        </w:rPr>
        <w:t>e</w:t>
      </w:r>
      <w:r w:rsidR="00CD1DFE">
        <w:rPr>
          <w:rFonts w:ascii="Times New Roman" w:eastAsia="Times New Roman" w:hAnsi="Times New Roman" w:cs="Times New Roman"/>
          <w:sz w:val="24"/>
          <w:szCs w:val="24"/>
          <w:lang w:eastAsia="da-DK"/>
        </w:rPr>
        <w:t>te</w:t>
      </w:r>
      <w:r w:rsidR="00572C67">
        <w:rPr>
          <w:rFonts w:ascii="Times New Roman" w:eastAsia="Times New Roman" w:hAnsi="Times New Roman" w:cs="Times New Roman"/>
          <w:sz w:val="24"/>
          <w:szCs w:val="24"/>
          <w:lang w:eastAsia="da-DK"/>
        </w:rPr>
        <w:t>s</w:t>
      </w:r>
      <w:r w:rsidR="00CD1DFE" w:rsidRPr="0080200D">
        <w:rPr>
          <w:rFonts w:ascii="Times New Roman" w:eastAsia="Times New Roman" w:hAnsi="Times New Roman" w:cs="Times New Roman"/>
          <w:sz w:val="24"/>
          <w:szCs w:val="24"/>
          <w:lang w:eastAsia="da-DK"/>
        </w:rPr>
        <w:t xml:space="preserve"> </w:t>
      </w:r>
      <w:r w:rsidR="00230230">
        <w:rPr>
          <w:rFonts w:ascii="Times New Roman" w:eastAsia="Times New Roman" w:hAnsi="Times New Roman" w:cs="Times New Roman"/>
          <w:sz w:val="24"/>
          <w:szCs w:val="24"/>
          <w:lang w:eastAsia="da-DK"/>
        </w:rPr>
        <w:t>5</w:t>
      </w:r>
      <w:r w:rsidR="006A37D9" w:rsidRPr="0080200D">
        <w:rPr>
          <w:rFonts w:ascii="Times New Roman" w:eastAsia="Times New Roman" w:hAnsi="Times New Roman" w:cs="Times New Roman"/>
          <w:sz w:val="24"/>
          <w:szCs w:val="24"/>
          <w:lang w:eastAsia="da-DK"/>
        </w:rPr>
        <w:t xml:space="preserve">, </w:t>
      </w:r>
      <w:r w:rsidR="00230230">
        <w:rPr>
          <w:rFonts w:ascii="Times New Roman" w:eastAsia="Times New Roman" w:hAnsi="Times New Roman" w:cs="Times New Roman"/>
          <w:sz w:val="24"/>
          <w:szCs w:val="24"/>
          <w:lang w:eastAsia="da-DK"/>
        </w:rPr>
        <w:t>6</w:t>
      </w:r>
      <w:r w:rsidR="008172E4">
        <w:rPr>
          <w:rFonts w:ascii="Times New Roman" w:eastAsia="Times New Roman" w:hAnsi="Times New Roman" w:cs="Times New Roman"/>
          <w:sz w:val="24"/>
          <w:szCs w:val="24"/>
          <w:lang w:eastAsia="da-DK"/>
        </w:rPr>
        <w:t xml:space="preserve">, </w:t>
      </w:r>
      <w:r w:rsidR="00F04832">
        <w:rPr>
          <w:rFonts w:ascii="Times New Roman" w:eastAsia="Times New Roman" w:hAnsi="Times New Roman" w:cs="Times New Roman"/>
          <w:sz w:val="24"/>
          <w:szCs w:val="24"/>
          <w:lang w:eastAsia="da-DK"/>
        </w:rPr>
        <w:t>8,</w:t>
      </w:r>
      <w:r w:rsidR="00572C67">
        <w:rPr>
          <w:rFonts w:ascii="Times New Roman" w:eastAsia="Times New Roman" w:hAnsi="Times New Roman" w:cs="Times New Roman"/>
          <w:sz w:val="24"/>
          <w:szCs w:val="24"/>
          <w:lang w:eastAsia="da-DK"/>
        </w:rPr>
        <w:t xml:space="preserve"> § 16</w:t>
      </w:r>
      <w:r w:rsidR="00572C67">
        <w:rPr>
          <w:rFonts w:ascii="Times New Roman" w:eastAsia="Times New Roman" w:hAnsi="Times New Roman" w:cs="Times New Roman"/>
          <w:sz w:val="24"/>
          <w:szCs w:val="24"/>
          <w:vertAlign w:val="superscript"/>
          <w:lang w:eastAsia="da-DK"/>
        </w:rPr>
        <w:t xml:space="preserve">3 </w:t>
      </w:r>
      <w:r w:rsidR="00572C67">
        <w:rPr>
          <w:rFonts w:ascii="Times New Roman" w:eastAsia="Times New Roman" w:hAnsi="Times New Roman" w:cs="Times New Roman"/>
          <w:sz w:val="24"/>
          <w:szCs w:val="24"/>
          <w:lang w:eastAsia="da-DK"/>
        </w:rPr>
        <w:t>lõikes 2 ning § 16</w:t>
      </w:r>
      <w:r w:rsidR="00572C67">
        <w:rPr>
          <w:rFonts w:ascii="Times New Roman" w:eastAsia="Times New Roman" w:hAnsi="Times New Roman" w:cs="Times New Roman"/>
          <w:sz w:val="24"/>
          <w:szCs w:val="24"/>
          <w:vertAlign w:val="superscript"/>
          <w:lang w:eastAsia="da-DK"/>
        </w:rPr>
        <w:t xml:space="preserve">2 </w:t>
      </w:r>
      <w:r w:rsidR="00572C67">
        <w:rPr>
          <w:rFonts w:ascii="Times New Roman" w:eastAsia="Times New Roman" w:hAnsi="Times New Roman" w:cs="Times New Roman"/>
          <w:sz w:val="24"/>
          <w:szCs w:val="24"/>
          <w:lang w:eastAsia="da-DK"/>
        </w:rPr>
        <w:t>lõike 9 ja § 16</w:t>
      </w:r>
      <w:r w:rsidR="00572C67">
        <w:rPr>
          <w:rFonts w:ascii="Times New Roman" w:eastAsia="Times New Roman" w:hAnsi="Times New Roman" w:cs="Times New Roman"/>
          <w:sz w:val="24"/>
          <w:szCs w:val="24"/>
          <w:vertAlign w:val="superscript"/>
          <w:lang w:eastAsia="da-DK"/>
        </w:rPr>
        <w:t xml:space="preserve">3 </w:t>
      </w:r>
      <w:r w:rsidR="00572C67">
        <w:rPr>
          <w:rFonts w:ascii="Times New Roman" w:eastAsia="Times New Roman" w:hAnsi="Times New Roman" w:cs="Times New Roman"/>
          <w:sz w:val="24"/>
          <w:szCs w:val="24"/>
          <w:lang w:eastAsia="da-DK"/>
        </w:rPr>
        <w:t xml:space="preserve">lõike 3 </w:t>
      </w:r>
      <w:r w:rsidR="00FA631B">
        <w:rPr>
          <w:rFonts w:ascii="Times New Roman" w:eastAsia="Times New Roman" w:hAnsi="Times New Roman" w:cs="Times New Roman"/>
          <w:sz w:val="24"/>
          <w:szCs w:val="24"/>
          <w:lang w:eastAsia="da-DK"/>
        </w:rPr>
        <w:t xml:space="preserve">alusel kehtestatud </w:t>
      </w:r>
      <w:r w:rsidR="00F04832">
        <w:rPr>
          <w:rFonts w:ascii="Times New Roman" w:eastAsia="Times New Roman" w:hAnsi="Times New Roman" w:cs="Times New Roman"/>
          <w:sz w:val="24"/>
          <w:szCs w:val="24"/>
          <w:lang w:eastAsia="da-DK"/>
        </w:rPr>
        <w:t xml:space="preserve">nõuete </w:t>
      </w:r>
      <w:r w:rsidR="009A47A3" w:rsidRPr="0080200D">
        <w:rPr>
          <w:rFonts w:ascii="Times New Roman" w:eastAsia="Times New Roman" w:hAnsi="Times New Roman" w:cs="Times New Roman"/>
          <w:sz w:val="24"/>
          <w:szCs w:val="24"/>
          <w:lang w:eastAsia="da-DK"/>
        </w:rPr>
        <w:t>täitmise üle te</w:t>
      </w:r>
      <w:r w:rsidR="00FF6CEC">
        <w:rPr>
          <w:rFonts w:ascii="Times New Roman" w:eastAsia="Times New Roman" w:hAnsi="Times New Roman" w:cs="Times New Roman"/>
          <w:sz w:val="24"/>
          <w:szCs w:val="24"/>
          <w:lang w:eastAsia="da-DK"/>
        </w:rPr>
        <w:t>eb</w:t>
      </w:r>
      <w:r w:rsidR="009A47A3" w:rsidRPr="0080200D">
        <w:rPr>
          <w:rFonts w:ascii="Times New Roman" w:eastAsia="Times New Roman" w:hAnsi="Times New Roman" w:cs="Times New Roman"/>
          <w:sz w:val="24"/>
          <w:szCs w:val="24"/>
          <w:lang w:eastAsia="da-DK"/>
        </w:rPr>
        <w:t xml:space="preserve"> Päästeamet</w:t>
      </w:r>
      <w:r w:rsidR="00B661F8">
        <w:rPr>
          <w:rFonts w:ascii="Times New Roman" w:eastAsia="Times New Roman" w:hAnsi="Times New Roman" w:cs="Times New Roman"/>
          <w:sz w:val="24"/>
          <w:szCs w:val="24"/>
          <w:lang w:eastAsia="da-DK"/>
        </w:rPr>
        <w:t>;</w:t>
      </w:r>
    </w:p>
    <w:p w14:paraId="7927EF60" w14:textId="74953F3A" w:rsidR="00FF6CEC" w:rsidRDefault="00B661F8" w:rsidP="00602420">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7) </w:t>
      </w:r>
      <w:r w:rsidR="00FF6CEC">
        <w:rPr>
          <w:rFonts w:ascii="Times New Roman" w:eastAsia="Times New Roman" w:hAnsi="Times New Roman" w:cs="Times New Roman"/>
          <w:sz w:val="24"/>
          <w:szCs w:val="24"/>
          <w:lang w:eastAsia="da-DK"/>
        </w:rPr>
        <w:t xml:space="preserve">riiklikku järelevalvet </w:t>
      </w:r>
      <w:r w:rsidR="00FF6CEC" w:rsidRPr="00B661F8">
        <w:rPr>
          <w:rFonts w:ascii="Times New Roman" w:eastAsia="Times New Roman" w:hAnsi="Times New Roman" w:cs="Times New Roman"/>
          <w:sz w:val="24"/>
          <w:szCs w:val="24"/>
          <w:lang w:eastAsia="da-DK"/>
        </w:rPr>
        <w:t>käesoleva seaduse</w:t>
      </w:r>
      <w:r w:rsidR="00245748">
        <w:rPr>
          <w:rFonts w:ascii="Times New Roman" w:eastAsia="Times New Roman" w:hAnsi="Times New Roman" w:cs="Times New Roman"/>
          <w:sz w:val="24"/>
          <w:szCs w:val="24"/>
          <w:lang w:eastAsia="da-DK"/>
        </w:rPr>
        <w:t xml:space="preserve"> </w:t>
      </w:r>
      <w:r w:rsidR="00245748" w:rsidRPr="00347771">
        <w:rPr>
          <w:rFonts w:ascii="Times New Roman" w:eastAsia="Times New Roman" w:hAnsi="Times New Roman" w:cs="Times New Roman"/>
          <w:sz w:val="24"/>
          <w:szCs w:val="24"/>
          <w:lang w:eastAsia="da-DK"/>
        </w:rPr>
        <w:t xml:space="preserve">38 </w:t>
      </w:r>
      <w:r w:rsidR="00CD1DFE" w:rsidRPr="00347771">
        <w:rPr>
          <w:rFonts w:ascii="Times New Roman" w:eastAsia="Times New Roman" w:hAnsi="Times New Roman" w:cs="Times New Roman"/>
          <w:sz w:val="24"/>
          <w:szCs w:val="24"/>
          <w:lang w:eastAsia="da-DK"/>
        </w:rPr>
        <w:t>lõi</w:t>
      </w:r>
      <w:r w:rsidR="00CD1DFE">
        <w:rPr>
          <w:rFonts w:ascii="Times New Roman" w:eastAsia="Times New Roman" w:hAnsi="Times New Roman" w:cs="Times New Roman"/>
          <w:sz w:val="24"/>
          <w:szCs w:val="24"/>
          <w:lang w:eastAsia="da-DK"/>
        </w:rPr>
        <w:t>k</w:t>
      </w:r>
      <w:r w:rsidR="00CD1DFE" w:rsidRPr="00347771">
        <w:rPr>
          <w:rFonts w:ascii="Times New Roman" w:eastAsia="Times New Roman" w:hAnsi="Times New Roman" w:cs="Times New Roman"/>
          <w:sz w:val="24"/>
          <w:szCs w:val="24"/>
          <w:lang w:eastAsia="da-DK"/>
        </w:rPr>
        <w:t xml:space="preserve">e </w:t>
      </w:r>
      <w:r w:rsidR="00245748" w:rsidRPr="00347771">
        <w:rPr>
          <w:rFonts w:ascii="Times New Roman" w:eastAsia="Times New Roman" w:hAnsi="Times New Roman" w:cs="Times New Roman"/>
          <w:sz w:val="24"/>
          <w:szCs w:val="24"/>
          <w:lang w:eastAsia="da-DK"/>
        </w:rPr>
        <w:t>3</w:t>
      </w:r>
      <w:r w:rsidR="00245748">
        <w:rPr>
          <w:rFonts w:ascii="Times New Roman" w:eastAsia="Times New Roman" w:hAnsi="Times New Roman" w:cs="Times New Roman"/>
          <w:sz w:val="24"/>
          <w:szCs w:val="24"/>
          <w:lang w:eastAsia="da-DK"/>
        </w:rPr>
        <w:t xml:space="preserve"> punkti</w:t>
      </w:r>
      <w:r w:rsidR="00245748" w:rsidRPr="00347771">
        <w:rPr>
          <w:rFonts w:ascii="Times New Roman" w:eastAsia="Times New Roman" w:hAnsi="Times New Roman" w:cs="Times New Roman"/>
          <w:sz w:val="24"/>
          <w:szCs w:val="24"/>
          <w:lang w:eastAsia="da-DK"/>
        </w:rPr>
        <w:t xml:space="preserve"> 7</w:t>
      </w:r>
      <w:r w:rsidR="00245748">
        <w:rPr>
          <w:rFonts w:ascii="Times New Roman" w:eastAsia="Times New Roman" w:hAnsi="Times New Roman" w:cs="Times New Roman"/>
          <w:sz w:val="24"/>
          <w:szCs w:val="24"/>
          <w:vertAlign w:val="superscript"/>
          <w:lang w:eastAsia="da-DK"/>
        </w:rPr>
        <w:t xml:space="preserve">5 </w:t>
      </w:r>
      <w:r w:rsidR="00245748">
        <w:rPr>
          <w:rFonts w:ascii="Times New Roman" w:eastAsia="Times New Roman" w:hAnsi="Times New Roman" w:cs="Times New Roman"/>
          <w:sz w:val="24"/>
          <w:szCs w:val="24"/>
          <w:lang w:eastAsia="da-DK"/>
        </w:rPr>
        <w:t>nõude täitmise üle</w:t>
      </w:r>
      <w:r w:rsidR="00FF6CEC" w:rsidRPr="00B661F8">
        <w:rPr>
          <w:rFonts w:ascii="Times New Roman" w:eastAsia="Times New Roman" w:hAnsi="Times New Roman" w:cs="Times New Roman"/>
          <w:sz w:val="24"/>
          <w:szCs w:val="24"/>
          <w:lang w:eastAsia="da-DK"/>
        </w:rPr>
        <w:t xml:space="preserve"> teeb Päästeamet</w:t>
      </w:r>
      <w:r w:rsidR="00FF6CEC">
        <w:rPr>
          <w:rFonts w:ascii="Times New Roman" w:eastAsia="Times New Roman" w:hAnsi="Times New Roman" w:cs="Times New Roman"/>
          <w:sz w:val="24"/>
          <w:szCs w:val="24"/>
          <w:lang w:eastAsia="da-DK"/>
        </w:rPr>
        <w:t>.“</w:t>
      </w:r>
      <w:r w:rsidR="007E3BC3">
        <w:rPr>
          <w:rFonts w:ascii="Times New Roman" w:eastAsia="Times New Roman" w:hAnsi="Times New Roman" w:cs="Times New Roman"/>
          <w:sz w:val="24"/>
          <w:szCs w:val="24"/>
          <w:lang w:eastAsia="da-DK"/>
        </w:rPr>
        <w:t>;</w:t>
      </w:r>
    </w:p>
    <w:p w14:paraId="4E443A35" w14:textId="77777777" w:rsidR="000C5449" w:rsidRPr="0080200D" w:rsidRDefault="000C5449" w:rsidP="00602420">
      <w:pPr>
        <w:spacing w:after="0" w:line="240" w:lineRule="auto"/>
        <w:jc w:val="both"/>
        <w:rPr>
          <w:rFonts w:ascii="Times New Roman" w:eastAsia="Times New Roman" w:hAnsi="Times New Roman" w:cs="Times New Roman"/>
          <w:sz w:val="24"/>
          <w:szCs w:val="24"/>
          <w:lang w:eastAsia="da-DK"/>
        </w:rPr>
      </w:pPr>
    </w:p>
    <w:p w14:paraId="0348D8B9" w14:textId="68B08B20" w:rsidR="000C5449" w:rsidRPr="0080200D" w:rsidRDefault="00FA06D0" w:rsidP="00602420">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b/>
          <w:bCs/>
          <w:sz w:val="24"/>
          <w:szCs w:val="24"/>
          <w:lang w:eastAsia="da-DK"/>
        </w:rPr>
        <w:t>8</w:t>
      </w:r>
      <w:r w:rsidR="000C5449" w:rsidRPr="0080200D">
        <w:rPr>
          <w:rFonts w:ascii="Times New Roman" w:eastAsia="Times New Roman" w:hAnsi="Times New Roman" w:cs="Times New Roman"/>
          <w:b/>
          <w:bCs/>
          <w:sz w:val="24"/>
          <w:szCs w:val="24"/>
          <w:lang w:eastAsia="da-DK"/>
        </w:rPr>
        <w:t xml:space="preserve">) </w:t>
      </w:r>
      <w:r w:rsidR="000C5449" w:rsidRPr="0080200D">
        <w:rPr>
          <w:rFonts w:ascii="Times New Roman" w:eastAsia="Times New Roman" w:hAnsi="Times New Roman" w:cs="Times New Roman"/>
          <w:sz w:val="24"/>
          <w:szCs w:val="24"/>
          <w:lang w:eastAsia="da-DK"/>
        </w:rPr>
        <w:t>paragrahvi 53 täiendatakse lõi</w:t>
      </w:r>
      <w:r w:rsidR="007D2795">
        <w:rPr>
          <w:rFonts w:ascii="Times New Roman" w:eastAsia="Times New Roman" w:hAnsi="Times New Roman" w:cs="Times New Roman"/>
          <w:sz w:val="24"/>
          <w:szCs w:val="24"/>
          <w:lang w:eastAsia="da-DK"/>
        </w:rPr>
        <w:t xml:space="preserve">getega </w:t>
      </w:r>
      <w:r w:rsidR="008A797B">
        <w:rPr>
          <w:rFonts w:ascii="Times New Roman" w:eastAsia="Times New Roman" w:hAnsi="Times New Roman" w:cs="Times New Roman"/>
          <w:sz w:val="24"/>
          <w:szCs w:val="24"/>
          <w:lang w:eastAsia="da-DK"/>
        </w:rPr>
        <w:t>21</w:t>
      </w:r>
      <w:r w:rsidR="007D2795">
        <w:rPr>
          <w:rFonts w:ascii="Times New Roman" w:eastAsia="Times New Roman" w:hAnsi="Times New Roman" w:cs="Times New Roman"/>
          <w:sz w:val="24"/>
          <w:szCs w:val="24"/>
          <w:lang w:eastAsia="da-DK"/>
        </w:rPr>
        <w:t xml:space="preserve"> ja </w:t>
      </w:r>
      <w:r w:rsidR="008A797B">
        <w:rPr>
          <w:rFonts w:ascii="Times New Roman" w:eastAsia="Times New Roman" w:hAnsi="Times New Roman" w:cs="Times New Roman"/>
          <w:sz w:val="24"/>
          <w:szCs w:val="24"/>
          <w:lang w:eastAsia="da-DK"/>
        </w:rPr>
        <w:t>22</w:t>
      </w:r>
      <w:r w:rsidR="001B53C9">
        <w:rPr>
          <w:rFonts w:ascii="Times New Roman" w:eastAsia="Times New Roman" w:hAnsi="Times New Roman" w:cs="Times New Roman"/>
          <w:sz w:val="24"/>
          <w:szCs w:val="24"/>
          <w:lang w:eastAsia="da-DK"/>
        </w:rPr>
        <w:t xml:space="preserve"> </w:t>
      </w:r>
      <w:r w:rsidR="000C5449" w:rsidRPr="0080200D">
        <w:rPr>
          <w:rFonts w:ascii="Times New Roman" w:eastAsia="Times New Roman" w:hAnsi="Times New Roman" w:cs="Times New Roman"/>
          <w:sz w:val="24"/>
          <w:szCs w:val="24"/>
          <w:lang w:eastAsia="da-DK"/>
        </w:rPr>
        <w:t>järgmises sõnastuses:</w:t>
      </w:r>
    </w:p>
    <w:p w14:paraId="7C2EC341" w14:textId="77777777" w:rsidR="000C5449" w:rsidRPr="0080200D" w:rsidRDefault="000C5449" w:rsidP="00602420">
      <w:pPr>
        <w:spacing w:after="0" w:line="240" w:lineRule="auto"/>
        <w:jc w:val="both"/>
        <w:rPr>
          <w:rFonts w:ascii="Times New Roman" w:eastAsia="Times New Roman" w:hAnsi="Times New Roman" w:cs="Times New Roman"/>
          <w:sz w:val="24"/>
          <w:szCs w:val="24"/>
          <w:lang w:eastAsia="da-DK"/>
        </w:rPr>
      </w:pPr>
    </w:p>
    <w:p w14:paraId="69564F0E" w14:textId="0AFC04CB" w:rsidR="00F25661" w:rsidRDefault="00C0370B" w:rsidP="00602420">
      <w:pPr>
        <w:spacing w:after="0" w:line="240" w:lineRule="auto"/>
        <w:jc w:val="both"/>
        <w:rPr>
          <w:rFonts w:ascii="Times New Roman" w:eastAsia="Times New Roman" w:hAnsi="Times New Roman" w:cs="Times New Roman"/>
          <w:sz w:val="24"/>
          <w:szCs w:val="24"/>
          <w:lang w:eastAsia="da-DK"/>
        </w:rPr>
      </w:pPr>
      <w:r w:rsidRPr="0080200D">
        <w:rPr>
          <w:rFonts w:ascii="Times New Roman" w:eastAsia="Times New Roman" w:hAnsi="Times New Roman" w:cs="Times New Roman"/>
          <w:sz w:val="24"/>
          <w:szCs w:val="24"/>
          <w:lang w:eastAsia="da-DK"/>
        </w:rPr>
        <w:t>„</w:t>
      </w:r>
      <w:r w:rsidR="000C5449" w:rsidRPr="0080200D">
        <w:rPr>
          <w:rFonts w:ascii="Times New Roman" w:eastAsia="Times New Roman" w:hAnsi="Times New Roman" w:cs="Times New Roman"/>
          <w:sz w:val="24"/>
          <w:szCs w:val="24"/>
          <w:lang w:eastAsia="da-DK"/>
        </w:rPr>
        <w:t>(</w:t>
      </w:r>
      <w:r w:rsidR="003E5C96">
        <w:rPr>
          <w:rFonts w:ascii="Times New Roman" w:eastAsia="Times New Roman" w:hAnsi="Times New Roman" w:cs="Times New Roman"/>
          <w:sz w:val="24"/>
          <w:szCs w:val="24"/>
          <w:lang w:eastAsia="da-DK"/>
        </w:rPr>
        <w:t>21</w:t>
      </w:r>
      <w:r w:rsidR="000C5449" w:rsidRPr="0080200D">
        <w:rPr>
          <w:rFonts w:ascii="Times New Roman" w:eastAsia="Times New Roman" w:hAnsi="Times New Roman" w:cs="Times New Roman"/>
          <w:sz w:val="24"/>
          <w:szCs w:val="24"/>
          <w:lang w:eastAsia="da-DK"/>
        </w:rPr>
        <w:t>) Käesoleva seaduse § 16</w:t>
      </w:r>
      <w:r w:rsidR="00572C67" w:rsidRPr="00572C67">
        <w:rPr>
          <w:rFonts w:ascii="Times New Roman" w:eastAsia="Times New Roman" w:hAnsi="Times New Roman" w:cs="Times New Roman"/>
          <w:sz w:val="24"/>
          <w:szCs w:val="24"/>
          <w:vertAlign w:val="superscript"/>
          <w:lang w:eastAsia="da-DK"/>
        </w:rPr>
        <w:t>3</w:t>
      </w:r>
      <w:r w:rsidR="000C5449" w:rsidRPr="0080200D">
        <w:rPr>
          <w:rFonts w:ascii="Times New Roman" w:eastAsia="Times New Roman" w:hAnsi="Times New Roman" w:cs="Times New Roman"/>
          <w:sz w:val="24"/>
          <w:szCs w:val="24"/>
          <w:lang w:eastAsia="da-DK"/>
        </w:rPr>
        <w:t xml:space="preserve"> lõike</w:t>
      </w:r>
      <w:r w:rsidR="00572C67">
        <w:rPr>
          <w:rFonts w:ascii="Times New Roman" w:eastAsia="Times New Roman" w:hAnsi="Times New Roman" w:cs="Times New Roman"/>
          <w:sz w:val="24"/>
          <w:szCs w:val="24"/>
          <w:lang w:eastAsia="da-DK"/>
        </w:rPr>
        <w:t xml:space="preserve"> </w:t>
      </w:r>
      <w:r w:rsidR="00B125AB">
        <w:rPr>
          <w:rFonts w:ascii="Times New Roman" w:eastAsia="Times New Roman" w:hAnsi="Times New Roman" w:cs="Times New Roman"/>
          <w:sz w:val="24"/>
          <w:szCs w:val="24"/>
          <w:lang w:eastAsia="da-DK"/>
        </w:rPr>
        <w:t>2</w:t>
      </w:r>
      <w:r w:rsidR="000C5449" w:rsidRPr="0080200D">
        <w:rPr>
          <w:rFonts w:ascii="Times New Roman" w:eastAsia="Times New Roman" w:hAnsi="Times New Roman" w:cs="Times New Roman"/>
          <w:sz w:val="24"/>
          <w:szCs w:val="24"/>
          <w:lang w:eastAsia="da-DK"/>
        </w:rPr>
        <w:t xml:space="preserve"> punktis 2 sätestatud hoone varjumisplaan tuleb koostada </w:t>
      </w:r>
      <w:r w:rsidR="000C5449" w:rsidRPr="0075712A">
        <w:rPr>
          <w:rFonts w:ascii="Times New Roman" w:eastAsia="Times New Roman" w:hAnsi="Times New Roman" w:cs="Times New Roman"/>
          <w:sz w:val="24"/>
          <w:szCs w:val="24"/>
          <w:lang w:eastAsia="da-DK"/>
        </w:rPr>
        <w:t>hiljemalt 2026. aasta 1</w:t>
      </w:r>
      <w:r w:rsidR="00EB676C" w:rsidRPr="0075712A">
        <w:rPr>
          <w:rFonts w:ascii="Times New Roman" w:eastAsia="Times New Roman" w:hAnsi="Times New Roman" w:cs="Times New Roman"/>
          <w:sz w:val="24"/>
          <w:szCs w:val="24"/>
          <w:lang w:eastAsia="da-DK"/>
        </w:rPr>
        <w:t>. septembriks</w:t>
      </w:r>
      <w:r w:rsidR="000C5449" w:rsidRPr="0080200D">
        <w:rPr>
          <w:rFonts w:ascii="Times New Roman" w:eastAsia="Times New Roman" w:hAnsi="Times New Roman" w:cs="Times New Roman"/>
          <w:sz w:val="24"/>
          <w:szCs w:val="24"/>
          <w:lang w:eastAsia="da-DK"/>
        </w:rPr>
        <w:t>.</w:t>
      </w:r>
    </w:p>
    <w:p w14:paraId="020EE0B8" w14:textId="77777777" w:rsidR="007D2795" w:rsidRDefault="007D2795" w:rsidP="00602420">
      <w:pPr>
        <w:spacing w:after="0" w:line="240" w:lineRule="auto"/>
        <w:jc w:val="both"/>
        <w:rPr>
          <w:rFonts w:ascii="Times New Roman" w:eastAsia="Times New Roman" w:hAnsi="Times New Roman" w:cs="Times New Roman"/>
          <w:sz w:val="24"/>
          <w:szCs w:val="24"/>
          <w:lang w:eastAsia="da-DK"/>
        </w:rPr>
      </w:pPr>
    </w:p>
    <w:p w14:paraId="13CFB337" w14:textId="1020A907" w:rsidR="00B267FE" w:rsidRDefault="007D2795" w:rsidP="00602420">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w:t>
      </w:r>
      <w:r w:rsidR="003E5C96">
        <w:rPr>
          <w:rFonts w:ascii="Times New Roman" w:eastAsia="Times New Roman" w:hAnsi="Times New Roman" w:cs="Times New Roman"/>
          <w:sz w:val="24"/>
          <w:szCs w:val="24"/>
          <w:lang w:eastAsia="da-DK"/>
        </w:rPr>
        <w:t>22</w:t>
      </w:r>
      <w:r>
        <w:rPr>
          <w:rFonts w:ascii="Times New Roman" w:eastAsia="Times New Roman" w:hAnsi="Times New Roman" w:cs="Times New Roman"/>
          <w:sz w:val="24"/>
          <w:szCs w:val="24"/>
          <w:lang w:eastAsia="da-DK"/>
        </w:rPr>
        <w:t xml:space="preserve">) </w:t>
      </w:r>
      <w:r w:rsidRPr="007D2795">
        <w:rPr>
          <w:rFonts w:ascii="Times New Roman" w:eastAsia="Times New Roman" w:hAnsi="Times New Roman" w:cs="Times New Roman"/>
          <w:sz w:val="24"/>
          <w:szCs w:val="24"/>
          <w:lang w:eastAsia="da-DK"/>
        </w:rPr>
        <w:t xml:space="preserve">Käesoleva seaduse § </w:t>
      </w:r>
      <w:r w:rsidRPr="00572C67">
        <w:rPr>
          <w:rFonts w:ascii="Times New Roman" w:eastAsia="Times New Roman" w:hAnsi="Times New Roman" w:cs="Times New Roman"/>
          <w:sz w:val="24"/>
          <w:szCs w:val="24"/>
          <w:lang w:eastAsia="da-DK"/>
        </w:rPr>
        <w:t>16</w:t>
      </w:r>
      <w:r w:rsidR="00572C67">
        <w:rPr>
          <w:rFonts w:ascii="Times New Roman" w:eastAsia="Times New Roman" w:hAnsi="Times New Roman" w:cs="Times New Roman"/>
          <w:sz w:val="24"/>
          <w:szCs w:val="24"/>
          <w:vertAlign w:val="superscript"/>
          <w:lang w:eastAsia="da-DK"/>
        </w:rPr>
        <w:t>2</w:t>
      </w:r>
      <w:r w:rsidRPr="007D2795">
        <w:rPr>
          <w:rFonts w:ascii="Times New Roman" w:eastAsia="Times New Roman" w:hAnsi="Times New Roman" w:cs="Times New Roman"/>
          <w:sz w:val="24"/>
          <w:szCs w:val="24"/>
          <w:lang w:eastAsia="da-DK"/>
        </w:rPr>
        <w:t xml:space="preserve"> lõikes</w:t>
      </w:r>
      <w:r w:rsidR="00572C67">
        <w:rPr>
          <w:rFonts w:ascii="Times New Roman" w:eastAsia="Times New Roman" w:hAnsi="Times New Roman" w:cs="Times New Roman"/>
          <w:sz w:val="24"/>
          <w:szCs w:val="24"/>
          <w:lang w:eastAsia="da-DK"/>
        </w:rPr>
        <w:t xml:space="preserve"> 8</w:t>
      </w:r>
      <w:r w:rsidRPr="007D2795">
        <w:rPr>
          <w:rFonts w:ascii="Times New Roman" w:eastAsia="Times New Roman" w:hAnsi="Times New Roman" w:cs="Times New Roman"/>
          <w:sz w:val="24"/>
          <w:szCs w:val="24"/>
          <w:lang w:eastAsia="da-DK"/>
        </w:rPr>
        <w:t xml:space="preserve"> sätestatud varjumiskoht tuleb kohandada </w:t>
      </w:r>
      <w:r w:rsidRPr="00EB676C">
        <w:rPr>
          <w:rFonts w:ascii="Times New Roman" w:eastAsia="Times New Roman" w:hAnsi="Times New Roman" w:cs="Times New Roman"/>
          <w:sz w:val="24"/>
          <w:szCs w:val="24"/>
          <w:lang w:eastAsia="da-DK"/>
        </w:rPr>
        <w:t>hiljemalt 202</w:t>
      </w:r>
      <w:r w:rsidR="00EB676C" w:rsidRPr="00EB676C">
        <w:rPr>
          <w:rFonts w:ascii="Times New Roman" w:eastAsia="Times New Roman" w:hAnsi="Times New Roman" w:cs="Times New Roman"/>
          <w:sz w:val="24"/>
          <w:szCs w:val="24"/>
          <w:lang w:eastAsia="da-DK"/>
        </w:rPr>
        <w:t>7</w:t>
      </w:r>
      <w:r w:rsidRPr="00EB676C">
        <w:rPr>
          <w:rFonts w:ascii="Times New Roman" w:eastAsia="Times New Roman" w:hAnsi="Times New Roman" w:cs="Times New Roman"/>
          <w:sz w:val="24"/>
          <w:szCs w:val="24"/>
          <w:lang w:eastAsia="da-DK"/>
        </w:rPr>
        <w:t xml:space="preserve">. aasta 1. </w:t>
      </w:r>
      <w:r w:rsidR="00EB676C" w:rsidRPr="00EB676C">
        <w:rPr>
          <w:rFonts w:ascii="Times New Roman" w:eastAsia="Times New Roman" w:hAnsi="Times New Roman" w:cs="Times New Roman"/>
          <w:sz w:val="24"/>
          <w:szCs w:val="24"/>
          <w:lang w:eastAsia="da-DK"/>
        </w:rPr>
        <w:t>septembriks</w:t>
      </w:r>
      <w:r w:rsidRPr="00EB676C">
        <w:rPr>
          <w:rFonts w:ascii="Times New Roman" w:eastAsia="Times New Roman" w:hAnsi="Times New Roman" w:cs="Times New Roman"/>
          <w:sz w:val="24"/>
          <w:szCs w:val="24"/>
          <w:lang w:eastAsia="da-DK"/>
        </w:rPr>
        <w:t>.</w:t>
      </w:r>
      <w:r w:rsidR="00EB676C">
        <w:rPr>
          <w:rFonts w:ascii="Times New Roman" w:eastAsia="Times New Roman" w:hAnsi="Times New Roman" w:cs="Times New Roman"/>
          <w:sz w:val="24"/>
          <w:szCs w:val="24"/>
          <w:lang w:eastAsia="da-DK"/>
        </w:rPr>
        <w:t>“</w:t>
      </w:r>
      <w:r w:rsidR="007E3BC3">
        <w:rPr>
          <w:rFonts w:ascii="Times New Roman" w:eastAsia="Times New Roman" w:hAnsi="Times New Roman" w:cs="Times New Roman"/>
          <w:sz w:val="24"/>
          <w:szCs w:val="24"/>
          <w:lang w:eastAsia="da-DK"/>
        </w:rPr>
        <w:t>.</w:t>
      </w:r>
    </w:p>
    <w:p w14:paraId="06BB81E6" w14:textId="77777777" w:rsidR="00EB676C" w:rsidRPr="00EB676C" w:rsidRDefault="00EB676C" w:rsidP="00602420">
      <w:pPr>
        <w:spacing w:after="0" w:line="240" w:lineRule="auto"/>
        <w:jc w:val="both"/>
        <w:rPr>
          <w:rFonts w:ascii="Times New Roman" w:eastAsia="Times New Roman" w:hAnsi="Times New Roman" w:cs="Times New Roman"/>
          <w:sz w:val="24"/>
          <w:szCs w:val="24"/>
          <w:lang w:eastAsia="da-DK"/>
        </w:rPr>
      </w:pPr>
    </w:p>
    <w:p w14:paraId="4D8E6D82" w14:textId="11075896" w:rsidR="006B6CA9" w:rsidRPr="00A24A62" w:rsidRDefault="006B6CA9" w:rsidP="006B6CA9">
      <w:pPr>
        <w:pStyle w:val="Vahedeta"/>
        <w:jc w:val="both"/>
        <w:rPr>
          <w:rFonts w:ascii="Times New Roman" w:hAnsi="Times New Roman" w:cs="Times New Roman"/>
          <w:b/>
          <w:bCs/>
          <w:sz w:val="24"/>
          <w:szCs w:val="24"/>
        </w:rPr>
      </w:pPr>
      <w:r w:rsidRPr="00A24A62">
        <w:rPr>
          <w:rFonts w:ascii="Times New Roman" w:hAnsi="Times New Roman" w:cs="Times New Roman"/>
          <w:b/>
          <w:sz w:val="24"/>
          <w:szCs w:val="24"/>
        </w:rPr>
        <w:t xml:space="preserve">§ </w:t>
      </w:r>
      <w:r>
        <w:rPr>
          <w:rFonts w:ascii="Times New Roman" w:hAnsi="Times New Roman" w:cs="Times New Roman"/>
          <w:b/>
          <w:sz w:val="24"/>
          <w:szCs w:val="24"/>
        </w:rPr>
        <w:t>2</w:t>
      </w:r>
      <w:r w:rsidRPr="00A24A62">
        <w:rPr>
          <w:rFonts w:ascii="Times New Roman" w:hAnsi="Times New Roman" w:cs="Times New Roman"/>
          <w:b/>
          <w:sz w:val="24"/>
          <w:szCs w:val="24"/>
        </w:rPr>
        <w:t xml:space="preserve">. </w:t>
      </w:r>
      <w:r w:rsidRPr="00A24A62">
        <w:rPr>
          <w:rFonts w:ascii="Times New Roman" w:hAnsi="Times New Roman" w:cs="Times New Roman"/>
          <w:b/>
          <w:bCs/>
          <w:sz w:val="24"/>
          <w:szCs w:val="24"/>
        </w:rPr>
        <w:t>Asjaõigusseaduse täiendamine</w:t>
      </w:r>
    </w:p>
    <w:p w14:paraId="6C0BEF1D" w14:textId="77777777" w:rsidR="006B6CA9" w:rsidRPr="00A24A62" w:rsidRDefault="006B6CA9" w:rsidP="006B6CA9">
      <w:pPr>
        <w:pStyle w:val="Vahedeta"/>
        <w:rPr>
          <w:rFonts w:ascii="Times New Roman" w:hAnsi="Times New Roman" w:cs="Times New Roman"/>
          <w:sz w:val="24"/>
          <w:szCs w:val="24"/>
        </w:rPr>
      </w:pPr>
    </w:p>
    <w:p w14:paraId="20E1120A" w14:textId="4E95E57E" w:rsidR="006B6CA9" w:rsidRPr="00A24A62" w:rsidRDefault="006B6CA9" w:rsidP="00261B6F">
      <w:pPr>
        <w:jc w:val="both"/>
        <w:rPr>
          <w:rFonts w:ascii="Times New Roman" w:hAnsi="Times New Roman" w:cs="Times New Roman"/>
          <w:sz w:val="24"/>
          <w:szCs w:val="24"/>
        </w:rPr>
      </w:pPr>
      <w:bookmarkStart w:id="23" w:name="_Hlk171516634"/>
      <w:r w:rsidRPr="00A24A62">
        <w:rPr>
          <w:rFonts w:ascii="Times New Roman" w:hAnsi="Times New Roman" w:cs="Times New Roman"/>
          <w:sz w:val="24"/>
          <w:szCs w:val="24"/>
        </w:rPr>
        <w:t>Asjaõigusseadus</w:t>
      </w:r>
      <w:bookmarkEnd w:id="23"/>
      <w:r w:rsidRPr="00A24A62">
        <w:rPr>
          <w:rFonts w:ascii="Times New Roman" w:hAnsi="Times New Roman" w:cs="Times New Roman"/>
          <w:sz w:val="24"/>
          <w:szCs w:val="24"/>
        </w:rPr>
        <w:t>e § 158</w:t>
      </w:r>
      <w:r w:rsidRPr="00A24A62">
        <w:rPr>
          <w:rFonts w:ascii="Times New Roman" w:hAnsi="Times New Roman" w:cs="Times New Roman"/>
          <w:sz w:val="24"/>
          <w:szCs w:val="24"/>
          <w:vertAlign w:val="superscript"/>
        </w:rPr>
        <w:t>1</w:t>
      </w:r>
      <w:r w:rsidRPr="00A24A62">
        <w:rPr>
          <w:rFonts w:ascii="Times New Roman" w:hAnsi="Times New Roman" w:cs="Times New Roman"/>
          <w:sz w:val="24"/>
          <w:szCs w:val="24"/>
        </w:rPr>
        <w:t xml:space="preserve"> lõike 1</w:t>
      </w:r>
      <w:r w:rsidRPr="00A24A62">
        <w:rPr>
          <w:rFonts w:ascii="Times New Roman" w:hAnsi="Times New Roman" w:cs="Times New Roman"/>
          <w:sz w:val="24"/>
          <w:szCs w:val="24"/>
          <w:vertAlign w:val="superscript"/>
        </w:rPr>
        <w:t>1</w:t>
      </w:r>
      <w:r w:rsidRPr="00A24A62">
        <w:rPr>
          <w:rFonts w:ascii="Times New Roman" w:hAnsi="Times New Roman" w:cs="Times New Roman"/>
          <w:sz w:val="24"/>
          <w:szCs w:val="24"/>
        </w:rPr>
        <w:t xml:space="preserve"> kolmandat lauset täiendatakse peale sõna „ehitis“ </w:t>
      </w:r>
      <w:r w:rsidR="00F908CE">
        <w:rPr>
          <w:rFonts w:ascii="Times New Roman" w:hAnsi="Times New Roman" w:cs="Times New Roman"/>
          <w:sz w:val="24"/>
          <w:szCs w:val="24"/>
        </w:rPr>
        <w:t>tekstiosaga</w:t>
      </w:r>
      <w:r w:rsidRPr="00A24A62">
        <w:rPr>
          <w:rFonts w:ascii="Times New Roman" w:hAnsi="Times New Roman" w:cs="Times New Roman"/>
          <w:sz w:val="24"/>
          <w:szCs w:val="24"/>
        </w:rPr>
        <w:t xml:space="preserve"> "ning </w:t>
      </w:r>
      <w:bookmarkStart w:id="24" w:name="_Hlk126829887"/>
      <w:r w:rsidRPr="00A24A62">
        <w:rPr>
          <w:rFonts w:ascii="Times New Roman" w:hAnsi="Times New Roman" w:cs="Times New Roman"/>
          <w:sz w:val="24"/>
          <w:szCs w:val="24"/>
        </w:rPr>
        <w:t xml:space="preserve">hädaolukorra seaduses </w:t>
      </w:r>
      <w:bookmarkEnd w:id="24"/>
      <w:r w:rsidRPr="00A24A62">
        <w:rPr>
          <w:rFonts w:ascii="Times New Roman" w:hAnsi="Times New Roman" w:cs="Times New Roman"/>
          <w:sz w:val="24"/>
          <w:szCs w:val="24"/>
        </w:rPr>
        <w:t>sätestatud viivitamatu ohuteate edastamiseks vajalik sireeniseade.“.</w:t>
      </w:r>
    </w:p>
    <w:p w14:paraId="757DCFB0" w14:textId="22197C9F" w:rsidR="006B6CA9" w:rsidRPr="00504324" w:rsidRDefault="006B6CA9" w:rsidP="006B6CA9">
      <w:pPr>
        <w:pStyle w:val="pf0"/>
        <w:rPr>
          <w:rFonts w:ascii="Arial" w:hAnsi="Arial" w:cs="Arial"/>
          <w:b/>
          <w:bCs/>
          <w:sz w:val="20"/>
          <w:szCs w:val="20"/>
        </w:rPr>
      </w:pPr>
      <w:r w:rsidRPr="00504324">
        <w:rPr>
          <w:b/>
          <w:bCs/>
        </w:rPr>
        <w:t xml:space="preserve">§ </w:t>
      </w:r>
      <w:r>
        <w:rPr>
          <w:b/>
          <w:bCs/>
        </w:rPr>
        <w:t>3</w:t>
      </w:r>
      <w:r w:rsidRPr="00504324">
        <w:rPr>
          <w:b/>
          <w:bCs/>
        </w:rPr>
        <w:t>. Atmosfääriõhu kaitse seaduse täiendamine</w:t>
      </w:r>
    </w:p>
    <w:p w14:paraId="15C1AD26" w14:textId="4907D478" w:rsidR="001C6AAD" w:rsidRDefault="006B6CA9" w:rsidP="006B6CA9">
      <w:pPr>
        <w:pStyle w:val="pf0"/>
        <w:spacing w:after="0" w:afterAutospacing="0"/>
        <w:rPr>
          <w:rStyle w:val="cf21"/>
          <w:rFonts w:ascii="Times New Roman" w:hAnsi="Times New Roman" w:cs="Times New Roman"/>
          <w:sz w:val="24"/>
          <w:szCs w:val="24"/>
        </w:rPr>
      </w:pPr>
      <w:bookmarkStart w:id="25" w:name="_Hlk171516654"/>
      <w:r w:rsidRPr="00A24A62">
        <w:rPr>
          <w:rStyle w:val="cf21"/>
          <w:rFonts w:ascii="Times New Roman" w:hAnsi="Times New Roman" w:cs="Times New Roman"/>
          <w:sz w:val="24"/>
          <w:szCs w:val="24"/>
        </w:rPr>
        <w:t xml:space="preserve">Atmosfääriõhu kaitse seaduse </w:t>
      </w:r>
      <w:bookmarkEnd w:id="25"/>
      <w:r w:rsidRPr="00A24A62">
        <w:rPr>
          <w:rStyle w:val="cf21"/>
          <w:rFonts w:ascii="Times New Roman" w:hAnsi="Times New Roman" w:cs="Times New Roman"/>
          <w:sz w:val="24"/>
          <w:szCs w:val="24"/>
        </w:rPr>
        <w:t>§ 55 lõi</w:t>
      </w:r>
      <w:r w:rsidR="001C6AAD">
        <w:rPr>
          <w:rStyle w:val="cf21"/>
          <w:rFonts w:ascii="Times New Roman" w:hAnsi="Times New Roman" w:cs="Times New Roman"/>
          <w:sz w:val="24"/>
          <w:szCs w:val="24"/>
        </w:rPr>
        <w:t>g</w:t>
      </w:r>
      <w:r w:rsidRPr="00A24A62">
        <w:rPr>
          <w:rStyle w:val="cf21"/>
          <w:rFonts w:ascii="Times New Roman" w:hAnsi="Times New Roman" w:cs="Times New Roman"/>
          <w:sz w:val="24"/>
          <w:szCs w:val="24"/>
        </w:rPr>
        <w:t>e</w:t>
      </w:r>
      <w:r w:rsidR="001C6AAD">
        <w:rPr>
          <w:rStyle w:val="cf21"/>
          <w:rFonts w:ascii="Times New Roman" w:hAnsi="Times New Roman" w:cs="Times New Roman"/>
          <w:sz w:val="24"/>
          <w:szCs w:val="24"/>
        </w:rPr>
        <w:t>t</w:t>
      </w:r>
      <w:r w:rsidRPr="00A24A62">
        <w:rPr>
          <w:rStyle w:val="cf21"/>
          <w:rFonts w:ascii="Times New Roman" w:hAnsi="Times New Roman" w:cs="Times New Roman"/>
          <w:sz w:val="24"/>
          <w:szCs w:val="24"/>
        </w:rPr>
        <w:t xml:space="preserve"> 3</w:t>
      </w:r>
      <w:r w:rsidR="001C6AAD">
        <w:rPr>
          <w:rStyle w:val="cf21"/>
          <w:rFonts w:ascii="Times New Roman" w:hAnsi="Times New Roman" w:cs="Times New Roman"/>
          <w:sz w:val="24"/>
          <w:szCs w:val="24"/>
        </w:rPr>
        <w:t xml:space="preserve"> täiendatakse punktiga 5 järgmises sõnastuses:</w:t>
      </w:r>
    </w:p>
    <w:p w14:paraId="76958CC5" w14:textId="255DCE52" w:rsidR="006B6CA9" w:rsidRPr="00A24A62" w:rsidRDefault="001C6AAD" w:rsidP="006B6CA9">
      <w:pPr>
        <w:pStyle w:val="pf0"/>
        <w:spacing w:after="0" w:afterAutospacing="0"/>
        <w:rPr>
          <w:sz w:val="28"/>
          <w:szCs w:val="28"/>
        </w:rPr>
      </w:pPr>
      <w:r>
        <w:rPr>
          <w:rStyle w:val="cf21"/>
          <w:rFonts w:ascii="Times New Roman" w:hAnsi="Times New Roman" w:cs="Times New Roman"/>
          <w:sz w:val="24"/>
          <w:szCs w:val="24"/>
        </w:rPr>
        <w:t xml:space="preserve">„5) </w:t>
      </w:r>
      <w:bookmarkStart w:id="26" w:name="_Hlk178667991"/>
      <w:r w:rsidRPr="00A24A62">
        <w:rPr>
          <w:szCs w:val="28"/>
        </w:rPr>
        <w:t xml:space="preserve">hädaolukorra seaduses sätestatud </w:t>
      </w:r>
      <w:r w:rsidR="006B6CA9" w:rsidRPr="00504324">
        <w:rPr>
          <w:rStyle w:val="cf21"/>
          <w:rFonts w:ascii="Times New Roman" w:hAnsi="Times New Roman" w:cs="Times New Roman"/>
          <w:sz w:val="24"/>
          <w:szCs w:val="24"/>
        </w:rPr>
        <w:t>viivitamatu ohuteate edastamiseks vajalik</w:t>
      </w:r>
      <w:r>
        <w:rPr>
          <w:rStyle w:val="cf21"/>
          <w:rFonts w:ascii="Times New Roman" w:hAnsi="Times New Roman" w:cs="Times New Roman"/>
          <w:sz w:val="24"/>
          <w:szCs w:val="24"/>
        </w:rPr>
        <w:t>u</w:t>
      </w:r>
      <w:r w:rsidR="006B6CA9" w:rsidRPr="00504324">
        <w:rPr>
          <w:rStyle w:val="cf21"/>
          <w:rFonts w:ascii="Times New Roman" w:hAnsi="Times New Roman" w:cs="Times New Roman"/>
          <w:sz w:val="24"/>
          <w:szCs w:val="24"/>
        </w:rPr>
        <w:t xml:space="preserve"> sireenis</w:t>
      </w:r>
      <w:r w:rsidR="00544B47">
        <w:rPr>
          <w:rStyle w:val="cf21"/>
          <w:rFonts w:ascii="Times New Roman" w:hAnsi="Times New Roman" w:cs="Times New Roman"/>
          <w:sz w:val="24"/>
          <w:szCs w:val="24"/>
        </w:rPr>
        <w:t>eadme</w:t>
      </w:r>
      <w:r>
        <w:rPr>
          <w:rStyle w:val="cf21"/>
          <w:rFonts w:ascii="Times New Roman" w:hAnsi="Times New Roman" w:cs="Times New Roman"/>
          <w:sz w:val="24"/>
          <w:szCs w:val="24"/>
        </w:rPr>
        <w:t xml:space="preserve"> tekitatud müra</w:t>
      </w:r>
      <w:bookmarkEnd w:id="26"/>
      <w:r>
        <w:rPr>
          <w:rStyle w:val="cf21"/>
          <w:rFonts w:ascii="Times New Roman" w:hAnsi="Times New Roman" w:cs="Times New Roman"/>
          <w:sz w:val="24"/>
          <w:szCs w:val="24"/>
        </w:rPr>
        <w:t>.</w:t>
      </w:r>
      <w:r w:rsidR="006B6CA9" w:rsidRPr="00A24A62">
        <w:rPr>
          <w:rStyle w:val="cf21"/>
          <w:rFonts w:ascii="Times New Roman" w:hAnsi="Times New Roman" w:cs="Times New Roman"/>
          <w:sz w:val="24"/>
          <w:szCs w:val="24"/>
        </w:rPr>
        <w:t xml:space="preserve">". </w:t>
      </w:r>
    </w:p>
    <w:p w14:paraId="5127EEEB" w14:textId="77777777" w:rsidR="006B6CA9" w:rsidRDefault="006B6CA9" w:rsidP="00A03520">
      <w:pPr>
        <w:pStyle w:val="Vahedeta"/>
        <w:rPr>
          <w:rFonts w:ascii="Times New Roman" w:hAnsi="Times New Roman" w:cs="Times New Roman"/>
          <w:b/>
          <w:sz w:val="24"/>
          <w:szCs w:val="24"/>
        </w:rPr>
      </w:pPr>
    </w:p>
    <w:p w14:paraId="405BC9DB" w14:textId="618C4017" w:rsidR="007E3784" w:rsidRDefault="00ED7024" w:rsidP="00A03520">
      <w:pPr>
        <w:pStyle w:val="Vahedeta"/>
        <w:rPr>
          <w:rFonts w:ascii="Times New Roman" w:hAnsi="Times New Roman" w:cs="Times New Roman"/>
          <w:b/>
          <w:sz w:val="24"/>
          <w:szCs w:val="24"/>
        </w:rPr>
      </w:pPr>
      <w:r w:rsidRPr="00534D73">
        <w:rPr>
          <w:rFonts w:ascii="Times New Roman" w:hAnsi="Times New Roman" w:cs="Times New Roman"/>
          <w:b/>
          <w:sz w:val="24"/>
          <w:szCs w:val="24"/>
        </w:rPr>
        <w:t xml:space="preserve">§ </w:t>
      </w:r>
      <w:r w:rsidR="006B6CA9">
        <w:rPr>
          <w:rFonts w:ascii="Times New Roman" w:hAnsi="Times New Roman" w:cs="Times New Roman"/>
          <w:b/>
          <w:sz w:val="24"/>
          <w:szCs w:val="24"/>
        </w:rPr>
        <w:t>4</w:t>
      </w:r>
      <w:r w:rsidRPr="00534D73">
        <w:rPr>
          <w:rFonts w:ascii="Times New Roman" w:hAnsi="Times New Roman" w:cs="Times New Roman"/>
          <w:b/>
          <w:sz w:val="24"/>
          <w:szCs w:val="24"/>
        </w:rPr>
        <w:t xml:space="preserve">. </w:t>
      </w:r>
      <w:r w:rsidR="007E3784">
        <w:rPr>
          <w:rFonts w:ascii="Times New Roman" w:hAnsi="Times New Roman" w:cs="Times New Roman"/>
          <w:b/>
          <w:sz w:val="24"/>
          <w:szCs w:val="24"/>
        </w:rPr>
        <w:t xml:space="preserve">Ehitusseadustiku </w:t>
      </w:r>
      <w:r w:rsidR="000A387E">
        <w:rPr>
          <w:rFonts w:ascii="Times New Roman" w:hAnsi="Times New Roman" w:cs="Times New Roman"/>
          <w:b/>
          <w:sz w:val="24"/>
          <w:szCs w:val="24"/>
        </w:rPr>
        <w:t>täiendamine</w:t>
      </w:r>
    </w:p>
    <w:p w14:paraId="5FDFB9E4" w14:textId="77777777" w:rsidR="00413E58" w:rsidRDefault="00413E58" w:rsidP="00A03520">
      <w:pPr>
        <w:pStyle w:val="Vahedeta"/>
        <w:rPr>
          <w:rFonts w:ascii="Times New Roman" w:hAnsi="Times New Roman" w:cs="Times New Roman"/>
          <w:b/>
          <w:sz w:val="24"/>
          <w:szCs w:val="24"/>
        </w:rPr>
      </w:pPr>
    </w:p>
    <w:p w14:paraId="34F9A6EC" w14:textId="7A1D195C" w:rsidR="00EA1C74" w:rsidRDefault="00D90D64" w:rsidP="00A03520">
      <w:pPr>
        <w:pStyle w:val="Vahedeta"/>
        <w:rPr>
          <w:rFonts w:ascii="Times New Roman" w:hAnsi="Times New Roman" w:cs="Times New Roman"/>
          <w:sz w:val="24"/>
          <w:szCs w:val="24"/>
        </w:rPr>
      </w:pPr>
      <w:r>
        <w:rPr>
          <w:rFonts w:ascii="Times New Roman" w:hAnsi="Times New Roman" w:cs="Times New Roman"/>
          <w:sz w:val="24"/>
          <w:szCs w:val="24"/>
        </w:rPr>
        <w:t>Ehitusseadustiku</w:t>
      </w:r>
      <w:r w:rsidR="00E85879">
        <w:rPr>
          <w:rFonts w:ascii="Times New Roman" w:hAnsi="Times New Roman" w:cs="Times New Roman"/>
          <w:sz w:val="24"/>
          <w:szCs w:val="24"/>
        </w:rPr>
        <w:t>s</w:t>
      </w:r>
      <w:r w:rsidR="00EA1C74">
        <w:rPr>
          <w:rFonts w:ascii="Times New Roman" w:hAnsi="Times New Roman" w:cs="Times New Roman"/>
          <w:sz w:val="24"/>
          <w:szCs w:val="24"/>
        </w:rPr>
        <w:t xml:space="preserve"> tehakse järgmised </w:t>
      </w:r>
      <w:r w:rsidR="000A387E">
        <w:rPr>
          <w:rFonts w:ascii="Times New Roman" w:hAnsi="Times New Roman" w:cs="Times New Roman"/>
          <w:sz w:val="24"/>
          <w:szCs w:val="24"/>
        </w:rPr>
        <w:t>täiendused</w:t>
      </w:r>
      <w:r w:rsidR="00EA1C74">
        <w:rPr>
          <w:rFonts w:ascii="Times New Roman" w:hAnsi="Times New Roman" w:cs="Times New Roman"/>
          <w:sz w:val="24"/>
          <w:szCs w:val="24"/>
        </w:rPr>
        <w:t>:</w:t>
      </w:r>
    </w:p>
    <w:p w14:paraId="0FF9A80C" w14:textId="77777777" w:rsidR="000B5FF8" w:rsidRDefault="000B5FF8" w:rsidP="00F34C81">
      <w:pPr>
        <w:pStyle w:val="Vahedeta"/>
        <w:jc w:val="both"/>
        <w:rPr>
          <w:rFonts w:ascii="Times New Roman" w:hAnsi="Times New Roman" w:cs="Times New Roman"/>
          <w:sz w:val="24"/>
          <w:szCs w:val="24"/>
        </w:rPr>
      </w:pPr>
    </w:p>
    <w:p w14:paraId="58B7D594" w14:textId="4495B7D9" w:rsidR="00584C29" w:rsidRDefault="00EA1C74" w:rsidP="00F34C81">
      <w:pPr>
        <w:pStyle w:val="Vahedeta"/>
        <w:jc w:val="both"/>
        <w:rPr>
          <w:rFonts w:ascii="Times New Roman" w:hAnsi="Times New Roman" w:cs="Times New Roman"/>
          <w:sz w:val="24"/>
          <w:szCs w:val="24"/>
        </w:rPr>
      </w:pPr>
      <w:r w:rsidRPr="00F34C81">
        <w:rPr>
          <w:rFonts w:ascii="Times New Roman" w:hAnsi="Times New Roman" w:cs="Times New Roman"/>
          <w:b/>
          <w:bCs/>
          <w:sz w:val="24"/>
          <w:szCs w:val="24"/>
        </w:rPr>
        <w:t>1)</w:t>
      </w:r>
      <w:r w:rsidR="000A4C56">
        <w:rPr>
          <w:rFonts w:ascii="Times New Roman" w:hAnsi="Times New Roman" w:cs="Times New Roman"/>
          <w:sz w:val="24"/>
          <w:szCs w:val="24"/>
        </w:rPr>
        <w:t xml:space="preserve"> </w:t>
      </w:r>
      <w:r w:rsidR="00584C29">
        <w:rPr>
          <w:rFonts w:ascii="Times New Roman" w:hAnsi="Times New Roman" w:cs="Times New Roman"/>
          <w:sz w:val="24"/>
          <w:szCs w:val="24"/>
        </w:rPr>
        <w:t>paragrahvi 11 lõiget 2 täiendatakse punktiga 2</w:t>
      </w:r>
      <w:r w:rsidR="00416320">
        <w:rPr>
          <w:rFonts w:ascii="Times New Roman" w:hAnsi="Times New Roman" w:cs="Times New Roman"/>
          <w:sz w:val="24"/>
          <w:szCs w:val="24"/>
          <w:vertAlign w:val="superscript"/>
        </w:rPr>
        <w:t>1</w:t>
      </w:r>
      <w:r w:rsidR="00584C29">
        <w:rPr>
          <w:rFonts w:ascii="Times New Roman" w:hAnsi="Times New Roman" w:cs="Times New Roman"/>
          <w:sz w:val="24"/>
          <w:szCs w:val="24"/>
        </w:rPr>
        <w:t xml:space="preserve"> järgmises sõna</w:t>
      </w:r>
      <w:r w:rsidR="009E3AA6">
        <w:rPr>
          <w:rFonts w:ascii="Times New Roman" w:hAnsi="Times New Roman" w:cs="Times New Roman"/>
          <w:sz w:val="24"/>
          <w:szCs w:val="24"/>
        </w:rPr>
        <w:t>s</w:t>
      </w:r>
      <w:r w:rsidR="00584C29">
        <w:rPr>
          <w:rFonts w:ascii="Times New Roman" w:hAnsi="Times New Roman" w:cs="Times New Roman"/>
          <w:sz w:val="24"/>
          <w:szCs w:val="24"/>
        </w:rPr>
        <w:t>tuses:</w:t>
      </w:r>
    </w:p>
    <w:p w14:paraId="16EE46D7" w14:textId="1791463D" w:rsidR="00584C29" w:rsidRPr="002629A0" w:rsidRDefault="00584C29" w:rsidP="00F34C81">
      <w:pPr>
        <w:pStyle w:val="Vahedeta"/>
        <w:jc w:val="both"/>
        <w:rPr>
          <w:rFonts w:ascii="Times New Roman" w:hAnsi="Times New Roman" w:cs="Times New Roman"/>
          <w:sz w:val="24"/>
          <w:szCs w:val="24"/>
        </w:rPr>
      </w:pPr>
    </w:p>
    <w:p w14:paraId="3B40512D" w14:textId="4F600AB9" w:rsidR="00584C29" w:rsidRPr="002629A0" w:rsidRDefault="00584C29" w:rsidP="00F34C81">
      <w:pPr>
        <w:pStyle w:val="Vahedeta"/>
        <w:jc w:val="both"/>
        <w:rPr>
          <w:rFonts w:ascii="Times New Roman" w:hAnsi="Times New Roman" w:cs="Times New Roman"/>
          <w:sz w:val="24"/>
          <w:szCs w:val="24"/>
        </w:rPr>
      </w:pPr>
      <w:r w:rsidRPr="002629A0">
        <w:rPr>
          <w:rFonts w:ascii="Times New Roman" w:hAnsi="Times New Roman" w:cs="Times New Roman"/>
          <w:sz w:val="24"/>
          <w:szCs w:val="24"/>
        </w:rPr>
        <w:t>„</w:t>
      </w:r>
      <w:r w:rsidR="00DC37D1" w:rsidRPr="002629A0">
        <w:rPr>
          <w:rFonts w:ascii="Times New Roman" w:hAnsi="Times New Roman" w:cs="Times New Roman"/>
          <w:sz w:val="24"/>
          <w:szCs w:val="24"/>
        </w:rPr>
        <w:t>2</w:t>
      </w:r>
      <w:r w:rsidR="00DC37D1" w:rsidRPr="002629A0">
        <w:rPr>
          <w:rFonts w:ascii="Times New Roman" w:hAnsi="Times New Roman" w:cs="Times New Roman"/>
          <w:sz w:val="24"/>
          <w:szCs w:val="24"/>
          <w:vertAlign w:val="superscript"/>
        </w:rPr>
        <w:t>1</w:t>
      </w:r>
      <w:r w:rsidRPr="002629A0">
        <w:rPr>
          <w:rFonts w:ascii="Times New Roman" w:hAnsi="Times New Roman" w:cs="Times New Roman"/>
          <w:sz w:val="24"/>
          <w:szCs w:val="24"/>
        </w:rPr>
        <w:t xml:space="preserve">) </w:t>
      </w:r>
      <w:r w:rsidR="002B3A9D" w:rsidRPr="002629A0">
        <w:rPr>
          <w:rFonts w:ascii="Times New Roman" w:hAnsi="Times New Roman" w:cs="Times New Roman"/>
          <w:sz w:val="24"/>
          <w:szCs w:val="24"/>
        </w:rPr>
        <w:t>varj</w:t>
      </w:r>
      <w:r w:rsidR="002C6CF9">
        <w:rPr>
          <w:rFonts w:ascii="Times New Roman" w:hAnsi="Times New Roman" w:cs="Times New Roman"/>
          <w:sz w:val="24"/>
          <w:szCs w:val="24"/>
        </w:rPr>
        <w:t>endi</w:t>
      </w:r>
      <w:r w:rsidR="00DF6FB7" w:rsidRPr="002629A0">
        <w:rPr>
          <w:rFonts w:ascii="Times New Roman" w:hAnsi="Times New Roman" w:cs="Times New Roman"/>
          <w:sz w:val="24"/>
          <w:szCs w:val="24"/>
        </w:rPr>
        <w:t xml:space="preserve"> rajamist</w:t>
      </w:r>
      <w:r w:rsidR="00863C09" w:rsidRPr="002629A0">
        <w:rPr>
          <w:rFonts w:ascii="Times New Roman" w:hAnsi="Times New Roman" w:cs="Times New Roman"/>
          <w:sz w:val="24"/>
          <w:szCs w:val="24"/>
        </w:rPr>
        <w:t>;</w:t>
      </w:r>
      <w:r w:rsidRPr="002629A0">
        <w:rPr>
          <w:rFonts w:ascii="Times New Roman" w:hAnsi="Times New Roman" w:cs="Times New Roman"/>
          <w:sz w:val="24"/>
          <w:szCs w:val="24"/>
        </w:rPr>
        <w:t>“</w:t>
      </w:r>
      <w:r w:rsidR="00730156" w:rsidRPr="002629A0">
        <w:rPr>
          <w:rFonts w:ascii="Times New Roman" w:hAnsi="Times New Roman" w:cs="Times New Roman"/>
          <w:sz w:val="24"/>
          <w:szCs w:val="24"/>
        </w:rPr>
        <w:t>;</w:t>
      </w:r>
    </w:p>
    <w:p w14:paraId="491B59BA" w14:textId="0FC6B344" w:rsidR="00EA1C74" w:rsidRDefault="00EA1C74" w:rsidP="00F34C81">
      <w:pPr>
        <w:pStyle w:val="Vahedeta"/>
        <w:jc w:val="both"/>
        <w:rPr>
          <w:rFonts w:ascii="Times New Roman" w:hAnsi="Times New Roman" w:cs="Times New Roman"/>
          <w:sz w:val="24"/>
          <w:szCs w:val="24"/>
        </w:rPr>
      </w:pPr>
    </w:p>
    <w:p w14:paraId="439F1393" w14:textId="0CCF8BA4" w:rsidR="00655C68" w:rsidRDefault="00EA1C74" w:rsidP="00F34C81">
      <w:pPr>
        <w:pStyle w:val="Vahedeta"/>
        <w:jc w:val="both"/>
        <w:rPr>
          <w:rFonts w:ascii="Times New Roman" w:hAnsi="Times New Roman" w:cs="Times New Roman"/>
          <w:sz w:val="24"/>
          <w:szCs w:val="24"/>
        </w:rPr>
      </w:pPr>
      <w:r w:rsidRPr="00F34C81">
        <w:rPr>
          <w:rFonts w:ascii="Times New Roman" w:hAnsi="Times New Roman" w:cs="Times New Roman"/>
          <w:b/>
          <w:bCs/>
          <w:sz w:val="24"/>
          <w:szCs w:val="24"/>
        </w:rPr>
        <w:t>2)</w:t>
      </w:r>
      <w:r>
        <w:rPr>
          <w:rFonts w:ascii="Times New Roman" w:hAnsi="Times New Roman" w:cs="Times New Roman"/>
          <w:sz w:val="24"/>
          <w:szCs w:val="24"/>
        </w:rPr>
        <w:t xml:space="preserve"> </w:t>
      </w:r>
      <w:r w:rsidR="001017E5">
        <w:rPr>
          <w:rFonts w:ascii="Times New Roman" w:hAnsi="Times New Roman" w:cs="Times New Roman"/>
          <w:sz w:val="24"/>
          <w:szCs w:val="24"/>
        </w:rPr>
        <w:t>paragrahvi 27 täiendatakse lõikega 3</w:t>
      </w:r>
      <w:r w:rsidR="001017E5">
        <w:rPr>
          <w:rFonts w:ascii="Times New Roman" w:hAnsi="Times New Roman" w:cs="Times New Roman"/>
          <w:sz w:val="24"/>
          <w:szCs w:val="24"/>
          <w:vertAlign w:val="superscript"/>
        </w:rPr>
        <w:t xml:space="preserve">1 </w:t>
      </w:r>
      <w:r w:rsidR="001017E5">
        <w:rPr>
          <w:rFonts w:ascii="Times New Roman" w:hAnsi="Times New Roman" w:cs="Times New Roman"/>
          <w:sz w:val="24"/>
          <w:szCs w:val="24"/>
        </w:rPr>
        <w:t>järgmises sõnastuses:</w:t>
      </w:r>
    </w:p>
    <w:p w14:paraId="7F82C410" w14:textId="77777777" w:rsidR="001017E5" w:rsidRDefault="001017E5" w:rsidP="00F34C81">
      <w:pPr>
        <w:pStyle w:val="Vahedeta"/>
        <w:jc w:val="both"/>
        <w:rPr>
          <w:rFonts w:ascii="Times New Roman" w:hAnsi="Times New Roman" w:cs="Times New Roman"/>
          <w:sz w:val="24"/>
          <w:szCs w:val="24"/>
        </w:rPr>
      </w:pPr>
    </w:p>
    <w:p w14:paraId="1C042A65" w14:textId="0AFAE032" w:rsidR="001017E5" w:rsidRPr="001017E5" w:rsidRDefault="001017E5" w:rsidP="00F34C81">
      <w:pPr>
        <w:pStyle w:val="Vahedeta"/>
        <w:jc w:val="both"/>
        <w:rPr>
          <w:rFonts w:ascii="Times New Roman" w:hAnsi="Times New Roman" w:cs="Times New Roman"/>
          <w:sz w:val="24"/>
          <w:szCs w:val="24"/>
        </w:rPr>
      </w:pPr>
      <w:r>
        <w:rPr>
          <w:rFonts w:ascii="Times New Roman" w:hAnsi="Times New Roman" w:cs="Times New Roman"/>
          <w:sz w:val="24"/>
          <w:szCs w:val="24"/>
        </w:rPr>
        <w:lastRenderedPageBreak/>
        <w:t>„3</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1017E5">
        <w:rPr>
          <w:rFonts w:ascii="Times New Roman" w:hAnsi="Times New Roman" w:cs="Times New Roman"/>
          <w:sz w:val="24"/>
          <w:szCs w:val="24"/>
        </w:rPr>
        <w:t xml:space="preserve">Ehitusloa taotlenud isiku </w:t>
      </w:r>
      <w:r>
        <w:rPr>
          <w:rFonts w:ascii="Times New Roman" w:hAnsi="Times New Roman" w:cs="Times New Roman"/>
          <w:sz w:val="24"/>
          <w:szCs w:val="24"/>
        </w:rPr>
        <w:t xml:space="preserve">taotlusel </w:t>
      </w:r>
      <w:r w:rsidRPr="001017E5">
        <w:rPr>
          <w:rFonts w:ascii="Times New Roman" w:hAnsi="Times New Roman" w:cs="Times New Roman"/>
          <w:sz w:val="24"/>
          <w:szCs w:val="24"/>
        </w:rPr>
        <w:t>võib kohalik</w:t>
      </w:r>
      <w:r>
        <w:rPr>
          <w:rFonts w:ascii="Times New Roman" w:hAnsi="Times New Roman" w:cs="Times New Roman"/>
          <w:sz w:val="24"/>
          <w:szCs w:val="24"/>
        </w:rPr>
        <w:t>u</w:t>
      </w:r>
      <w:r w:rsidRPr="001017E5">
        <w:rPr>
          <w:rFonts w:ascii="Times New Roman" w:hAnsi="Times New Roman" w:cs="Times New Roman"/>
          <w:sz w:val="24"/>
          <w:szCs w:val="24"/>
        </w:rPr>
        <w:t xml:space="preserve"> omavalitsus</w:t>
      </w:r>
      <w:r>
        <w:rPr>
          <w:rFonts w:ascii="Times New Roman" w:hAnsi="Times New Roman" w:cs="Times New Roman"/>
          <w:sz w:val="24"/>
          <w:szCs w:val="24"/>
        </w:rPr>
        <w:t>e üksus</w:t>
      </w:r>
      <w:r w:rsidRPr="001017E5">
        <w:rPr>
          <w:rFonts w:ascii="Times New Roman" w:hAnsi="Times New Roman" w:cs="Times New Roman"/>
          <w:sz w:val="24"/>
          <w:szCs w:val="24"/>
        </w:rPr>
        <w:t xml:space="preserve"> anda hoone omanikule uued projekteerimistingimused, mis leevendavad varjendi rajamist takistavaid asjaolusid.</w:t>
      </w:r>
      <w:r>
        <w:rPr>
          <w:rFonts w:ascii="Times New Roman" w:hAnsi="Times New Roman" w:cs="Times New Roman"/>
          <w:sz w:val="24"/>
          <w:szCs w:val="24"/>
        </w:rPr>
        <w:t>“</w:t>
      </w:r>
      <w:r w:rsidR="007E3BC3">
        <w:rPr>
          <w:rFonts w:ascii="Times New Roman" w:hAnsi="Times New Roman" w:cs="Times New Roman"/>
          <w:sz w:val="24"/>
          <w:szCs w:val="24"/>
        </w:rPr>
        <w:t>;</w:t>
      </w:r>
    </w:p>
    <w:p w14:paraId="5C0BCD90" w14:textId="77777777" w:rsidR="00655C68" w:rsidRDefault="00655C68" w:rsidP="00F34C81">
      <w:pPr>
        <w:pStyle w:val="Vahedeta"/>
        <w:jc w:val="both"/>
        <w:rPr>
          <w:rFonts w:ascii="Times New Roman" w:hAnsi="Times New Roman" w:cs="Times New Roman"/>
          <w:sz w:val="24"/>
          <w:szCs w:val="24"/>
        </w:rPr>
      </w:pPr>
    </w:p>
    <w:p w14:paraId="54D7F7C4" w14:textId="4559F4E4" w:rsidR="00EA1C74" w:rsidRDefault="00655C68" w:rsidP="00F34C81">
      <w:pPr>
        <w:pStyle w:val="Vahedeta"/>
        <w:jc w:val="both"/>
        <w:rPr>
          <w:rFonts w:ascii="Times New Roman" w:hAnsi="Times New Roman" w:cs="Times New Roman"/>
          <w:sz w:val="24"/>
          <w:szCs w:val="24"/>
        </w:rPr>
      </w:pPr>
      <w:r w:rsidRPr="00655C68">
        <w:rPr>
          <w:rFonts w:ascii="Times New Roman" w:hAnsi="Times New Roman" w:cs="Times New Roman"/>
          <w:b/>
          <w:bCs/>
          <w:sz w:val="24"/>
          <w:szCs w:val="24"/>
        </w:rPr>
        <w:t>3)</w:t>
      </w:r>
      <w:r>
        <w:rPr>
          <w:rFonts w:ascii="Times New Roman" w:hAnsi="Times New Roman" w:cs="Times New Roman"/>
          <w:sz w:val="24"/>
          <w:szCs w:val="24"/>
        </w:rPr>
        <w:t xml:space="preserve"> </w:t>
      </w:r>
      <w:r w:rsidR="00A379B4">
        <w:rPr>
          <w:rFonts w:ascii="Times New Roman" w:hAnsi="Times New Roman" w:cs="Times New Roman"/>
          <w:sz w:val="24"/>
          <w:szCs w:val="24"/>
        </w:rPr>
        <w:t>paragrahvi 130 lõiget 10 täiendatakse pärast sõna „</w:t>
      </w:r>
      <w:r w:rsidR="00A379B4" w:rsidRPr="00A379B4">
        <w:rPr>
          <w:rFonts w:ascii="Times New Roman" w:hAnsi="Times New Roman" w:cs="Times New Roman"/>
          <w:sz w:val="24"/>
          <w:szCs w:val="24"/>
        </w:rPr>
        <w:t>tuleohutusnõuete</w:t>
      </w:r>
      <w:r w:rsidR="00A379B4">
        <w:rPr>
          <w:rFonts w:ascii="Times New Roman" w:hAnsi="Times New Roman" w:cs="Times New Roman"/>
          <w:sz w:val="24"/>
          <w:szCs w:val="24"/>
        </w:rPr>
        <w:t>“ sõnadega „ja varj</w:t>
      </w:r>
      <w:r w:rsidR="002C6CF9">
        <w:rPr>
          <w:rFonts w:ascii="Times New Roman" w:hAnsi="Times New Roman" w:cs="Times New Roman"/>
          <w:sz w:val="24"/>
          <w:szCs w:val="24"/>
        </w:rPr>
        <w:t>endile</w:t>
      </w:r>
      <w:r w:rsidR="00E27BC0">
        <w:rPr>
          <w:rFonts w:ascii="Times New Roman" w:hAnsi="Times New Roman" w:cs="Times New Roman"/>
          <w:sz w:val="24"/>
          <w:szCs w:val="24"/>
        </w:rPr>
        <w:t xml:space="preserve"> esitatavate</w:t>
      </w:r>
      <w:r w:rsidR="00A379B4">
        <w:rPr>
          <w:rFonts w:ascii="Times New Roman" w:hAnsi="Times New Roman" w:cs="Times New Roman"/>
          <w:sz w:val="24"/>
          <w:szCs w:val="24"/>
        </w:rPr>
        <w:t xml:space="preserve"> nõuete“.</w:t>
      </w:r>
    </w:p>
    <w:p w14:paraId="64362023" w14:textId="77777777" w:rsidR="007E3784" w:rsidRDefault="007E3784" w:rsidP="00F34C81">
      <w:pPr>
        <w:pStyle w:val="Vahedeta"/>
        <w:jc w:val="both"/>
        <w:rPr>
          <w:rFonts w:ascii="Times New Roman" w:hAnsi="Times New Roman" w:cs="Times New Roman"/>
          <w:sz w:val="24"/>
          <w:szCs w:val="24"/>
        </w:rPr>
      </w:pPr>
    </w:p>
    <w:p w14:paraId="33476F59" w14:textId="01422735" w:rsidR="007E3784" w:rsidRDefault="007E3784" w:rsidP="00F34C81">
      <w:pPr>
        <w:pStyle w:val="Vahedeta"/>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6B6CA9">
        <w:rPr>
          <w:rFonts w:ascii="Times New Roman" w:hAnsi="Times New Roman" w:cs="Times New Roman"/>
          <w:b/>
          <w:bCs/>
          <w:sz w:val="24"/>
          <w:szCs w:val="24"/>
        </w:rPr>
        <w:t>5</w:t>
      </w:r>
      <w:r>
        <w:rPr>
          <w:rFonts w:ascii="Times New Roman" w:hAnsi="Times New Roman" w:cs="Times New Roman"/>
          <w:b/>
          <w:bCs/>
          <w:sz w:val="24"/>
          <w:szCs w:val="24"/>
        </w:rPr>
        <w:t xml:space="preserve">. </w:t>
      </w:r>
      <w:r w:rsidRPr="007E3784">
        <w:rPr>
          <w:rFonts w:ascii="Times New Roman" w:hAnsi="Times New Roman" w:cs="Times New Roman"/>
          <w:b/>
          <w:bCs/>
          <w:sz w:val="24"/>
          <w:szCs w:val="24"/>
        </w:rPr>
        <w:t>Ehitusseadustiku ja planeerimisseaduse rakendamise seadus</w:t>
      </w:r>
      <w:r>
        <w:rPr>
          <w:rFonts w:ascii="Times New Roman" w:hAnsi="Times New Roman" w:cs="Times New Roman"/>
          <w:b/>
          <w:bCs/>
          <w:sz w:val="24"/>
          <w:szCs w:val="24"/>
        </w:rPr>
        <w:t xml:space="preserve">e </w:t>
      </w:r>
      <w:r w:rsidR="000A387E">
        <w:rPr>
          <w:rFonts w:ascii="Times New Roman" w:hAnsi="Times New Roman" w:cs="Times New Roman"/>
          <w:b/>
          <w:bCs/>
          <w:sz w:val="24"/>
          <w:szCs w:val="24"/>
        </w:rPr>
        <w:t>täiendamine</w:t>
      </w:r>
    </w:p>
    <w:p w14:paraId="2E54D527" w14:textId="77777777" w:rsidR="007E3784" w:rsidRDefault="007E3784" w:rsidP="00F34C81">
      <w:pPr>
        <w:pStyle w:val="Vahedeta"/>
        <w:jc w:val="both"/>
        <w:rPr>
          <w:rFonts w:ascii="Times New Roman" w:hAnsi="Times New Roman" w:cs="Times New Roman"/>
          <w:b/>
          <w:bCs/>
          <w:sz w:val="24"/>
          <w:szCs w:val="24"/>
        </w:rPr>
      </w:pPr>
    </w:p>
    <w:p w14:paraId="1BCA9212" w14:textId="53E74D9B" w:rsidR="007E3784" w:rsidRDefault="00E5098A" w:rsidP="00F34C81">
      <w:pPr>
        <w:pStyle w:val="Vahedeta"/>
        <w:jc w:val="both"/>
        <w:rPr>
          <w:rFonts w:ascii="Times New Roman" w:hAnsi="Times New Roman" w:cs="Times New Roman"/>
          <w:sz w:val="24"/>
          <w:szCs w:val="24"/>
        </w:rPr>
      </w:pPr>
      <w:r w:rsidRPr="00566AF5">
        <w:rPr>
          <w:rFonts w:ascii="Times New Roman" w:hAnsi="Times New Roman" w:cs="Times New Roman"/>
          <w:sz w:val="24"/>
          <w:szCs w:val="24"/>
        </w:rPr>
        <w:t>Ehitusseadustiku ja planeerimisseaduse rakendamise seadus</w:t>
      </w:r>
      <w:r>
        <w:rPr>
          <w:rFonts w:ascii="Times New Roman" w:hAnsi="Times New Roman" w:cs="Times New Roman"/>
          <w:sz w:val="24"/>
          <w:szCs w:val="24"/>
        </w:rPr>
        <w:t>t täiendatakse §-ga 30</w:t>
      </w:r>
      <w:r>
        <w:rPr>
          <w:rFonts w:ascii="Times New Roman" w:hAnsi="Times New Roman" w:cs="Times New Roman"/>
          <w:sz w:val="24"/>
          <w:szCs w:val="24"/>
          <w:vertAlign w:val="superscript"/>
        </w:rPr>
        <w:t>8</w:t>
      </w:r>
      <w:r w:rsidRPr="006739E1">
        <w:rPr>
          <w:rFonts w:ascii="Times New Roman" w:hAnsi="Times New Roman" w:cs="Times New Roman"/>
          <w:sz w:val="24"/>
          <w:szCs w:val="24"/>
        </w:rPr>
        <w:t xml:space="preserve"> </w:t>
      </w:r>
      <w:r>
        <w:rPr>
          <w:rFonts w:ascii="Times New Roman" w:hAnsi="Times New Roman" w:cs="Times New Roman"/>
          <w:sz w:val="24"/>
          <w:szCs w:val="24"/>
        </w:rPr>
        <w:t>järgmises sõnastuses:</w:t>
      </w:r>
    </w:p>
    <w:p w14:paraId="09D59BAB" w14:textId="77777777" w:rsidR="00E5098A" w:rsidRDefault="00E5098A" w:rsidP="00F34C81">
      <w:pPr>
        <w:pStyle w:val="Vahedeta"/>
        <w:jc w:val="both"/>
        <w:rPr>
          <w:rFonts w:ascii="Times New Roman" w:hAnsi="Times New Roman" w:cs="Times New Roman"/>
          <w:sz w:val="24"/>
          <w:szCs w:val="24"/>
        </w:rPr>
      </w:pPr>
    </w:p>
    <w:p w14:paraId="56721F71" w14:textId="76E063F0" w:rsidR="00E5098A" w:rsidRPr="002629A0" w:rsidRDefault="00E5098A" w:rsidP="00F34C81">
      <w:pPr>
        <w:pStyle w:val="Vahedeta"/>
        <w:jc w:val="both"/>
        <w:rPr>
          <w:rFonts w:ascii="Times New Roman" w:hAnsi="Times New Roman" w:cs="Times New Roman"/>
          <w:b/>
          <w:bCs/>
          <w:sz w:val="24"/>
          <w:szCs w:val="24"/>
        </w:rPr>
      </w:pPr>
      <w:r>
        <w:rPr>
          <w:rFonts w:ascii="Times New Roman" w:hAnsi="Times New Roman" w:cs="Times New Roman"/>
          <w:sz w:val="24"/>
          <w:szCs w:val="24"/>
        </w:rPr>
        <w:t>„</w:t>
      </w:r>
      <w:r w:rsidRPr="00566AF5">
        <w:rPr>
          <w:rFonts w:ascii="Times New Roman" w:hAnsi="Times New Roman" w:cs="Times New Roman"/>
          <w:b/>
          <w:bCs/>
          <w:sz w:val="24"/>
          <w:szCs w:val="24"/>
        </w:rPr>
        <w:t>§ 30</w:t>
      </w:r>
      <w:r w:rsidRPr="00566AF5">
        <w:rPr>
          <w:rFonts w:ascii="Times New Roman" w:hAnsi="Times New Roman" w:cs="Times New Roman"/>
          <w:b/>
          <w:bCs/>
          <w:sz w:val="24"/>
          <w:szCs w:val="24"/>
          <w:vertAlign w:val="superscript"/>
        </w:rPr>
        <w:t>8</w:t>
      </w:r>
      <w:r w:rsidRPr="00566AF5">
        <w:rPr>
          <w:rFonts w:ascii="Times New Roman" w:hAnsi="Times New Roman" w:cs="Times New Roman"/>
          <w:b/>
          <w:bCs/>
          <w:sz w:val="24"/>
          <w:szCs w:val="24"/>
        </w:rPr>
        <w:t>. Ehitusseadustiku § 11 lõike 2 punkti</w:t>
      </w:r>
      <w:r w:rsidR="006C774D">
        <w:rPr>
          <w:rFonts w:ascii="Times New Roman" w:hAnsi="Times New Roman" w:cs="Times New Roman"/>
          <w:b/>
          <w:bCs/>
          <w:sz w:val="24"/>
          <w:szCs w:val="24"/>
        </w:rPr>
        <w:t>s</w:t>
      </w:r>
      <w:r w:rsidRPr="00566AF5">
        <w:rPr>
          <w:rFonts w:ascii="Times New Roman" w:hAnsi="Times New Roman" w:cs="Times New Roman"/>
          <w:b/>
          <w:bCs/>
          <w:sz w:val="24"/>
          <w:szCs w:val="24"/>
        </w:rPr>
        <w:t xml:space="preserve"> 2</w:t>
      </w:r>
      <w:r w:rsidRPr="00566AF5">
        <w:rPr>
          <w:rFonts w:ascii="Times New Roman" w:hAnsi="Times New Roman" w:cs="Times New Roman"/>
          <w:b/>
          <w:bCs/>
          <w:sz w:val="24"/>
          <w:szCs w:val="24"/>
          <w:vertAlign w:val="superscript"/>
        </w:rPr>
        <w:t>1</w:t>
      </w:r>
      <w:r w:rsidRPr="006739E1">
        <w:rPr>
          <w:rFonts w:ascii="Times New Roman" w:hAnsi="Times New Roman" w:cs="Times New Roman"/>
          <w:b/>
          <w:bCs/>
          <w:sz w:val="24"/>
          <w:szCs w:val="24"/>
        </w:rPr>
        <w:t xml:space="preserve"> </w:t>
      </w:r>
      <w:r w:rsidR="006C774D" w:rsidRPr="002629A0">
        <w:rPr>
          <w:rFonts w:ascii="Times New Roman" w:hAnsi="Times New Roman" w:cs="Times New Roman"/>
          <w:b/>
          <w:bCs/>
          <w:sz w:val="24"/>
          <w:szCs w:val="24"/>
        </w:rPr>
        <w:t>sätestatud varj</w:t>
      </w:r>
      <w:r w:rsidR="009C5ED4">
        <w:rPr>
          <w:rFonts w:ascii="Times New Roman" w:hAnsi="Times New Roman" w:cs="Times New Roman"/>
          <w:b/>
          <w:bCs/>
          <w:sz w:val="24"/>
          <w:szCs w:val="24"/>
        </w:rPr>
        <w:t>endi</w:t>
      </w:r>
      <w:r w:rsidR="00DF6FB7" w:rsidRPr="002629A0">
        <w:rPr>
          <w:rFonts w:ascii="Times New Roman" w:hAnsi="Times New Roman" w:cs="Times New Roman"/>
          <w:b/>
          <w:bCs/>
          <w:sz w:val="24"/>
          <w:szCs w:val="24"/>
        </w:rPr>
        <w:t xml:space="preserve"> rajamise</w:t>
      </w:r>
      <w:r w:rsidR="006C774D" w:rsidRPr="002629A0">
        <w:rPr>
          <w:rFonts w:ascii="Times New Roman" w:hAnsi="Times New Roman" w:cs="Times New Roman"/>
          <w:b/>
          <w:bCs/>
          <w:sz w:val="24"/>
          <w:szCs w:val="24"/>
        </w:rPr>
        <w:t xml:space="preserve"> nõude </w:t>
      </w:r>
      <w:r w:rsidRPr="002629A0">
        <w:rPr>
          <w:rFonts w:ascii="Times New Roman" w:hAnsi="Times New Roman" w:cs="Times New Roman"/>
          <w:b/>
          <w:bCs/>
          <w:sz w:val="24"/>
          <w:szCs w:val="24"/>
        </w:rPr>
        <w:t>rakendamine</w:t>
      </w:r>
    </w:p>
    <w:p w14:paraId="2BB8C043" w14:textId="77777777" w:rsidR="00A22175" w:rsidRPr="002629A0" w:rsidRDefault="00A22175" w:rsidP="001B6F2E">
      <w:pPr>
        <w:pStyle w:val="Default"/>
        <w:jc w:val="both"/>
        <w:rPr>
          <w:color w:val="auto"/>
        </w:rPr>
      </w:pPr>
    </w:p>
    <w:p w14:paraId="0B2B4189" w14:textId="043065C9" w:rsidR="00572EB5" w:rsidRDefault="00572EB5" w:rsidP="00402E2B">
      <w:pPr>
        <w:pStyle w:val="Default"/>
        <w:jc w:val="both"/>
      </w:pPr>
      <w:r w:rsidRPr="002629A0">
        <w:rPr>
          <w:color w:val="auto"/>
        </w:rPr>
        <w:t xml:space="preserve">(1) </w:t>
      </w:r>
      <w:r w:rsidR="00402E2B" w:rsidRPr="002629A0">
        <w:rPr>
          <w:color w:val="auto"/>
        </w:rPr>
        <w:t>Ehitusseadustiku § 11 lõike 2 punkti</w:t>
      </w:r>
      <w:r w:rsidR="006C774D" w:rsidRPr="002629A0">
        <w:rPr>
          <w:color w:val="auto"/>
        </w:rPr>
        <w:t>s</w:t>
      </w:r>
      <w:r w:rsidR="00402E2B" w:rsidRPr="002629A0">
        <w:rPr>
          <w:color w:val="auto"/>
        </w:rPr>
        <w:t xml:space="preserve"> 2</w:t>
      </w:r>
      <w:r w:rsidR="00402E2B" w:rsidRPr="002629A0">
        <w:rPr>
          <w:color w:val="auto"/>
          <w:vertAlign w:val="superscript"/>
        </w:rPr>
        <w:t>1</w:t>
      </w:r>
      <w:r w:rsidR="00402E2B" w:rsidRPr="002629A0">
        <w:rPr>
          <w:color w:val="auto"/>
        </w:rPr>
        <w:t xml:space="preserve"> </w:t>
      </w:r>
      <w:r w:rsidR="006C774D" w:rsidRPr="002629A0">
        <w:rPr>
          <w:color w:val="auto"/>
        </w:rPr>
        <w:t xml:space="preserve">sätestatud </w:t>
      </w:r>
      <w:r w:rsidR="00AC4198" w:rsidRPr="002629A0">
        <w:rPr>
          <w:color w:val="auto"/>
        </w:rPr>
        <w:t>varj</w:t>
      </w:r>
      <w:r w:rsidR="002C6CF9">
        <w:rPr>
          <w:color w:val="auto"/>
        </w:rPr>
        <w:t>endi</w:t>
      </w:r>
      <w:r w:rsidR="00DF6FB7" w:rsidRPr="002629A0">
        <w:rPr>
          <w:color w:val="auto"/>
        </w:rPr>
        <w:t xml:space="preserve"> rajamise </w:t>
      </w:r>
      <w:r w:rsidR="00AC4198" w:rsidRPr="002629A0">
        <w:rPr>
          <w:color w:val="auto"/>
        </w:rPr>
        <w:t xml:space="preserve">nõuet </w:t>
      </w:r>
      <w:r w:rsidR="00402E2B" w:rsidRPr="002629A0">
        <w:rPr>
          <w:color w:val="auto"/>
        </w:rPr>
        <w:t xml:space="preserve">ei kohaldata </w:t>
      </w:r>
      <w:bookmarkStart w:id="27" w:name="_Hlk152320490"/>
      <w:r w:rsidR="00402E2B" w:rsidRPr="00402E2B">
        <w:t>hoone</w:t>
      </w:r>
      <w:r w:rsidR="000A387E">
        <w:t>le</w:t>
      </w:r>
      <w:r w:rsidR="00402E2B" w:rsidRPr="00A53FC6">
        <w:t xml:space="preserve">, mis on püstitatud </w:t>
      </w:r>
      <w:r w:rsidR="00402E2B" w:rsidRPr="0075712A">
        <w:t>või mille ehitusloa taotlus või ehitusteatis on esitatud enne 2025.</w:t>
      </w:r>
      <w:r w:rsidR="006C774D" w:rsidRPr="0075712A">
        <w:t> </w:t>
      </w:r>
      <w:r w:rsidR="00402E2B" w:rsidRPr="0075712A">
        <w:t>aasta 1.</w:t>
      </w:r>
      <w:r w:rsidR="009C6EB2" w:rsidRPr="0075712A">
        <w:t xml:space="preserve"> </w:t>
      </w:r>
      <w:bookmarkEnd w:id="27"/>
      <w:r w:rsidR="006D16D3" w:rsidRPr="0075712A">
        <w:t>septembrit</w:t>
      </w:r>
      <w:r w:rsidR="00402E2B" w:rsidRPr="0075712A">
        <w:t>.</w:t>
      </w:r>
    </w:p>
    <w:p w14:paraId="18A131C4" w14:textId="77777777" w:rsidR="00572EB5" w:rsidRDefault="00572EB5" w:rsidP="00402E2B">
      <w:pPr>
        <w:pStyle w:val="Default"/>
        <w:jc w:val="both"/>
      </w:pPr>
    </w:p>
    <w:p w14:paraId="28CB0FDE" w14:textId="494F8700" w:rsidR="00402E2B" w:rsidRDefault="00572EB5" w:rsidP="00572EB5">
      <w:pPr>
        <w:spacing w:after="0" w:line="240" w:lineRule="auto"/>
        <w:jc w:val="both"/>
        <w:rPr>
          <w:rFonts w:ascii="Times New Roman" w:hAnsi="Times New Roman" w:cs="Times New Roman"/>
          <w:sz w:val="24"/>
          <w:szCs w:val="24"/>
        </w:rPr>
      </w:pPr>
      <w:r w:rsidRPr="00572EB5">
        <w:rPr>
          <w:rFonts w:ascii="Times New Roman" w:eastAsia="Times New Roman" w:hAnsi="Times New Roman" w:cs="Times New Roman"/>
          <w:sz w:val="24"/>
          <w:szCs w:val="24"/>
          <w:lang w:eastAsia="da-DK"/>
        </w:rPr>
        <w:t xml:space="preserve">(2) Enne 2025. aasta 1. </w:t>
      </w:r>
      <w:r w:rsidR="008B17B6">
        <w:rPr>
          <w:rFonts w:ascii="Times New Roman" w:eastAsia="Times New Roman" w:hAnsi="Times New Roman" w:cs="Times New Roman"/>
          <w:sz w:val="24"/>
          <w:szCs w:val="24"/>
          <w:lang w:eastAsia="da-DK"/>
        </w:rPr>
        <w:t>septembr</w:t>
      </w:r>
      <w:r w:rsidR="00A6134D">
        <w:rPr>
          <w:rFonts w:ascii="Times New Roman" w:eastAsia="Times New Roman" w:hAnsi="Times New Roman" w:cs="Times New Roman"/>
          <w:sz w:val="24"/>
          <w:szCs w:val="24"/>
          <w:lang w:eastAsia="da-DK"/>
        </w:rPr>
        <w:t>it</w:t>
      </w:r>
      <w:r w:rsidRPr="00572EB5">
        <w:rPr>
          <w:rFonts w:ascii="Times New Roman" w:eastAsia="Times New Roman" w:hAnsi="Times New Roman" w:cs="Times New Roman"/>
          <w:sz w:val="24"/>
          <w:szCs w:val="24"/>
          <w:lang w:eastAsia="da-DK"/>
        </w:rPr>
        <w:t xml:space="preserve"> rajatud </w:t>
      </w:r>
      <w:r w:rsidR="002C6CF9">
        <w:rPr>
          <w:rFonts w:ascii="Times New Roman" w:eastAsia="Times New Roman" w:hAnsi="Times New Roman" w:cs="Times New Roman"/>
          <w:sz w:val="24"/>
          <w:szCs w:val="24"/>
          <w:lang w:eastAsia="da-DK"/>
        </w:rPr>
        <w:t xml:space="preserve">varjend või </w:t>
      </w:r>
      <w:r w:rsidRPr="00572EB5">
        <w:rPr>
          <w:rFonts w:ascii="Times New Roman" w:eastAsia="Times New Roman" w:hAnsi="Times New Roman" w:cs="Times New Roman"/>
          <w:sz w:val="24"/>
          <w:szCs w:val="24"/>
          <w:lang w:eastAsia="da-DK"/>
        </w:rPr>
        <w:t xml:space="preserve">varjumiskoht </w:t>
      </w:r>
      <w:r w:rsidR="00947610">
        <w:rPr>
          <w:rFonts w:ascii="Times New Roman" w:eastAsia="Times New Roman" w:hAnsi="Times New Roman" w:cs="Times New Roman"/>
          <w:sz w:val="24"/>
          <w:szCs w:val="24"/>
          <w:lang w:eastAsia="da-DK"/>
        </w:rPr>
        <w:t xml:space="preserve">peab </w:t>
      </w:r>
      <w:r w:rsidRPr="00572EB5">
        <w:rPr>
          <w:rFonts w:ascii="Times New Roman" w:eastAsia="Times New Roman" w:hAnsi="Times New Roman" w:cs="Times New Roman"/>
          <w:sz w:val="24"/>
          <w:szCs w:val="24"/>
          <w:lang w:eastAsia="da-DK"/>
        </w:rPr>
        <w:t>olema varjumiseks sobilik ja kasutamiseks ohutu.</w:t>
      </w:r>
      <w:r w:rsidR="00402E2B" w:rsidRPr="00572EB5">
        <w:rPr>
          <w:rFonts w:ascii="Times New Roman" w:hAnsi="Times New Roman" w:cs="Times New Roman"/>
          <w:sz w:val="24"/>
          <w:szCs w:val="24"/>
        </w:rPr>
        <w:t>“</w:t>
      </w:r>
      <w:r w:rsidR="007E3BC3">
        <w:rPr>
          <w:rFonts w:ascii="Times New Roman" w:hAnsi="Times New Roman" w:cs="Times New Roman"/>
          <w:sz w:val="24"/>
          <w:szCs w:val="24"/>
        </w:rPr>
        <w:t>.</w:t>
      </w:r>
    </w:p>
    <w:p w14:paraId="6109C19E" w14:textId="77777777" w:rsidR="007252BD" w:rsidRDefault="007252BD" w:rsidP="00572EB5">
      <w:pPr>
        <w:spacing w:after="0" w:line="240" w:lineRule="auto"/>
        <w:jc w:val="both"/>
        <w:rPr>
          <w:rFonts w:ascii="Times New Roman" w:hAnsi="Times New Roman" w:cs="Times New Roman"/>
          <w:sz w:val="24"/>
          <w:szCs w:val="24"/>
        </w:rPr>
      </w:pPr>
    </w:p>
    <w:p w14:paraId="5B4B8CD0" w14:textId="77777777" w:rsidR="007252BD" w:rsidRDefault="007252BD" w:rsidP="007252BD">
      <w:pPr>
        <w:pStyle w:val="Default"/>
        <w:rPr>
          <w:b/>
          <w:bCs/>
        </w:rPr>
      </w:pPr>
      <w:r w:rsidRPr="00B63CD0">
        <w:rPr>
          <w:b/>
          <w:bCs/>
        </w:rPr>
        <w:t xml:space="preserve">§ </w:t>
      </w:r>
      <w:r>
        <w:rPr>
          <w:b/>
          <w:bCs/>
        </w:rPr>
        <w:t>6</w:t>
      </w:r>
      <w:r w:rsidRPr="00B63CD0">
        <w:rPr>
          <w:b/>
          <w:bCs/>
        </w:rPr>
        <w:t>.</w:t>
      </w:r>
      <w:r>
        <w:rPr>
          <w:b/>
          <w:bCs/>
        </w:rPr>
        <w:t xml:space="preserve"> </w:t>
      </w:r>
      <w:r w:rsidRPr="007456A6">
        <w:rPr>
          <w:b/>
          <w:bCs/>
        </w:rPr>
        <w:t>Elektroonilise side seadus</w:t>
      </w:r>
      <w:r>
        <w:rPr>
          <w:b/>
          <w:bCs/>
        </w:rPr>
        <w:t>e täiendamine</w:t>
      </w:r>
    </w:p>
    <w:p w14:paraId="7C65EFEF" w14:textId="77777777" w:rsidR="007252BD" w:rsidRDefault="007252BD" w:rsidP="007252BD">
      <w:pPr>
        <w:pStyle w:val="Default"/>
        <w:rPr>
          <w:b/>
          <w:bCs/>
        </w:rPr>
      </w:pPr>
    </w:p>
    <w:p w14:paraId="0635260B" w14:textId="77777777" w:rsidR="0004358B" w:rsidRPr="0004358B" w:rsidRDefault="0004358B" w:rsidP="0004358B">
      <w:pPr>
        <w:pStyle w:val="Vahedeta"/>
        <w:jc w:val="both"/>
        <w:rPr>
          <w:rFonts w:ascii="Times New Roman" w:hAnsi="Times New Roman" w:cs="Times New Roman"/>
          <w:color w:val="000000"/>
          <w:sz w:val="24"/>
          <w:szCs w:val="24"/>
        </w:rPr>
      </w:pPr>
      <w:r w:rsidRPr="0004358B">
        <w:rPr>
          <w:rFonts w:ascii="Times New Roman" w:hAnsi="Times New Roman" w:cs="Times New Roman"/>
          <w:color w:val="000000"/>
          <w:sz w:val="24"/>
          <w:szCs w:val="24"/>
        </w:rPr>
        <w:t>Elektroonilise side seaduse § 105</w:t>
      </w:r>
      <w:r w:rsidRPr="008A797B">
        <w:rPr>
          <w:rFonts w:ascii="Times New Roman" w:hAnsi="Times New Roman" w:cs="Times New Roman"/>
          <w:color w:val="000000"/>
          <w:sz w:val="24"/>
          <w:szCs w:val="24"/>
          <w:vertAlign w:val="superscript"/>
        </w:rPr>
        <w:t>1</w:t>
      </w:r>
      <w:r w:rsidRPr="0004358B">
        <w:rPr>
          <w:rFonts w:ascii="Times New Roman" w:hAnsi="Times New Roman" w:cs="Times New Roman"/>
          <w:color w:val="000000"/>
          <w:sz w:val="24"/>
          <w:szCs w:val="24"/>
        </w:rPr>
        <w:t xml:space="preserve"> lõiget 1 täiendatakse punktiga 4 järgmises sõnastuses:</w:t>
      </w:r>
    </w:p>
    <w:p w14:paraId="38D1A0FB" w14:textId="77777777" w:rsidR="0004358B" w:rsidRDefault="0004358B" w:rsidP="0004358B">
      <w:pPr>
        <w:pStyle w:val="Vahedeta"/>
        <w:jc w:val="both"/>
        <w:rPr>
          <w:rFonts w:ascii="Times New Roman" w:hAnsi="Times New Roman" w:cs="Times New Roman"/>
          <w:color w:val="000000"/>
          <w:sz w:val="24"/>
          <w:szCs w:val="24"/>
        </w:rPr>
      </w:pPr>
    </w:p>
    <w:p w14:paraId="2F039634" w14:textId="0A173ED1" w:rsidR="00602420" w:rsidRDefault="0004358B" w:rsidP="0004358B">
      <w:pPr>
        <w:pStyle w:val="Vahedeta"/>
        <w:jc w:val="both"/>
        <w:rPr>
          <w:rFonts w:ascii="Times New Roman" w:hAnsi="Times New Roman" w:cs="Times New Roman"/>
          <w:color w:val="000000"/>
          <w:sz w:val="24"/>
          <w:szCs w:val="24"/>
        </w:rPr>
      </w:pPr>
      <w:r w:rsidRPr="0004358B">
        <w:rPr>
          <w:rFonts w:ascii="Times New Roman" w:hAnsi="Times New Roman" w:cs="Times New Roman"/>
          <w:color w:val="000000"/>
          <w:sz w:val="24"/>
          <w:szCs w:val="24"/>
        </w:rPr>
        <w:t>„4) mitte rohkem kui üks kord aastas Päästeameti otsusel ohuteavitussüsteemi terviktestimiseks.”.</w:t>
      </w:r>
    </w:p>
    <w:p w14:paraId="3A562C42" w14:textId="77777777" w:rsidR="0004358B" w:rsidRDefault="0004358B" w:rsidP="0004358B">
      <w:pPr>
        <w:pStyle w:val="Vahedeta"/>
        <w:rPr>
          <w:rFonts w:ascii="Times New Roman" w:hAnsi="Times New Roman" w:cs="Times New Roman"/>
          <w:sz w:val="24"/>
          <w:szCs w:val="24"/>
        </w:rPr>
      </w:pPr>
    </w:p>
    <w:p w14:paraId="2181F844" w14:textId="19FD3D45" w:rsidR="003410D6" w:rsidRDefault="007456A6" w:rsidP="003410D6">
      <w:pPr>
        <w:pStyle w:val="Default"/>
      </w:pPr>
      <w:r>
        <w:rPr>
          <w:b/>
          <w:bCs/>
        </w:rPr>
        <w:t xml:space="preserve">§ </w:t>
      </w:r>
      <w:r w:rsidR="007252BD">
        <w:rPr>
          <w:b/>
          <w:bCs/>
        </w:rPr>
        <w:t>7</w:t>
      </w:r>
      <w:r>
        <w:rPr>
          <w:b/>
          <w:bCs/>
        </w:rPr>
        <w:t xml:space="preserve">. </w:t>
      </w:r>
      <w:r w:rsidR="00791765">
        <w:rPr>
          <w:b/>
          <w:bCs/>
        </w:rPr>
        <w:t>Seaduse</w:t>
      </w:r>
      <w:r w:rsidR="00011A9A">
        <w:rPr>
          <w:b/>
          <w:bCs/>
        </w:rPr>
        <w:t xml:space="preserve"> </w:t>
      </w:r>
      <w:r w:rsidR="00791765">
        <w:rPr>
          <w:b/>
          <w:bCs/>
        </w:rPr>
        <w:t>j</w:t>
      </w:r>
      <w:r w:rsidR="007E3784">
        <w:rPr>
          <w:b/>
          <w:bCs/>
        </w:rPr>
        <w:t>õustumine</w:t>
      </w:r>
    </w:p>
    <w:p w14:paraId="2F240F73" w14:textId="57247596" w:rsidR="00416320" w:rsidRDefault="00416320" w:rsidP="003410D6">
      <w:pPr>
        <w:pStyle w:val="Default"/>
      </w:pPr>
    </w:p>
    <w:p w14:paraId="1E4D0988" w14:textId="6173C533" w:rsidR="00011A9A" w:rsidRDefault="00985B67" w:rsidP="003410D6">
      <w:pPr>
        <w:pStyle w:val="Default"/>
      </w:pPr>
      <w:r w:rsidRPr="006D16D3">
        <w:t xml:space="preserve">Käesoleva seaduse </w:t>
      </w:r>
      <w:bookmarkStart w:id="28" w:name="_Hlk178670554"/>
      <w:r w:rsidRPr="006D16D3">
        <w:t>§</w:t>
      </w:r>
      <w:r w:rsidR="00572C67">
        <w:t>-i</w:t>
      </w:r>
      <w:r w:rsidRPr="006D16D3">
        <w:t xml:space="preserve"> 1 </w:t>
      </w:r>
      <w:r w:rsidRPr="006D16D3">
        <w:rPr>
          <w:color w:val="auto"/>
        </w:rPr>
        <w:t>punkt</w:t>
      </w:r>
      <w:r w:rsidR="00DF6FB7" w:rsidRPr="006D16D3">
        <w:rPr>
          <w:color w:val="auto"/>
        </w:rPr>
        <w:t>id</w:t>
      </w:r>
      <w:r w:rsidRPr="006D16D3">
        <w:rPr>
          <w:color w:val="auto"/>
        </w:rPr>
        <w:t xml:space="preserve"> </w:t>
      </w:r>
      <w:r w:rsidR="008F5637" w:rsidRPr="006D16D3">
        <w:rPr>
          <w:color w:val="auto"/>
        </w:rPr>
        <w:t>3</w:t>
      </w:r>
      <w:ins w:id="29" w:author="Markus Ühtigi [2]" w:date="2024-11-26T08:59:00Z">
        <w:r w:rsidR="00D96726" w:rsidRPr="00D96726">
          <w:rPr>
            <w:color w:val="auto"/>
          </w:rPr>
          <w:t>–</w:t>
        </w:r>
      </w:ins>
      <w:del w:id="30" w:author="Markus Ühtigi [2]" w:date="2024-11-26T08:59:00Z">
        <w:r w:rsidR="00572C67" w:rsidDel="00D96726">
          <w:rPr>
            <w:color w:val="auto"/>
          </w:rPr>
          <w:delText>-</w:delText>
        </w:r>
      </w:del>
      <w:r w:rsidR="00572C67">
        <w:rPr>
          <w:color w:val="auto"/>
        </w:rPr>
        <w:t>4</w:t>
      </w:r>
      <w:r w:rsidR="00321E61">
        <w:rPr>
          <w:color w:val="auto"/>
        </w:rPr>
        <w:t>,</w:t>
      </w:r>
      <w:r w:rsidR="00572C67">
        <w:rPr>
          <w:color w:val="auto"/>
        </w:rPr>
        <w:t xml:space="preserve"> 6</w:t>
      </w:r>
      <w:ins w:id="31" w:author="Markus Ühtigi [2]" w:date="2024-11-26T08:59:00Z">
        <w:r w:rsidR="00D96726" w:rsidRPr="00D96726">
          <w:rPr>
            <w:color w:val="auto"/>
          </w:rPr>
          <w:t>–</w:t>
        </w:r>
      </w:ins>
      <w:del w:id="32" w:author="Markus Ühtigi [2]" w:date="2024-11-26T08:59:00Z">
        <w:r w:rsidR="00321E61" w:rsidDel="00D96726">
          <w:rPr>
            <w:color w:val="auto"/>
          </w:rPr>
          <w:delText>-</w:delText>
        </w:r>
      </w:del>
      <w:r w:rsidR="00321E61">
        <w:rPr>
          <w:color w:val="auto"/>
        </w:rPr>
        <w:t>8</w:t>
      </w:r>
      <w:r w:rsidR="00B34614" w:rsidRPr="006D16D3">
        <w:rPr>
          <w:color w:val="auto"/>
        </w:rPr>
        <w:t xml:space="preserve"> </w:t>
      </w:r>
      <w:r w:rsidR="007D49AC" w:rsidRPr="006D16D3">
        <w:rPr>
          <w:color w:val="auto"/>
        </w:rPr>
        <w:t>ning</w:t>
      </w:r>
      <w:r w:rsidRPr="006D16D3">
        <w:rPr>
          <w:color w:val="auto"/>
        </w:rPr>
        <w:t xml:space="preserve"> </w:t>
      </w:r>
      <w:commentRangeStart w:id="33"/>
      <w:r w:rsidRPr="006D16D3">
        <w:rPr>
          <w:color w:val="auto"/>
        </w:rPr>
        <w:t>§</w:t>
      </w:r>
      <w:r w:rsidR="00B34614" w:rsidRPr="006D16D3">
        <w:rPr>
          <w:color w:val="auto"/>
        </w:rPr>
        <w:t>-</w:t>
      </w:r>
      <w:r w:rsidR="00B34614" w:rsidRPr="006D16D3">
        <w:t xml:space="preserve">d </w:t>
      </w:r>
      <w:r w:rsidR="00F908CE">
        <w:t>4</w:t>
      </w:r>
      <w:ins w:id="34" w:author="Markus Ühtigi [2]" w:date="2024-11-26T08:59:00Z">
        <w:r w:rsidR="00D96726" w:rsidRPr="00D96726">
          <w:t>–</w:t>
        </w:r>
      </w:ins>
      <w:del w:id="35" w:author="Markus Ühtigi [2]" w:date="2024-11-26T08:59:00Z">
        <w:r w:rsidR="008F5637" w:rsidRPr="006D16D3" w:rsidDel="00D96726">
          <w:delText>-</w:delText>
        </w:r>
      </w:del>
      <w:r w:rsidR="00F070A7">
        <w:t>5</w:t>
      </w:r>
      <w:commentRangeEnd w:id="33"/>
      <w:r w:rsidR="00460276">
        <w:rPr>
          <w:rStyle w:val="Kommentaariviide"/>
          <w:rFonts w:asciiTheme="minorHAnsi" w:hAnsiTheme="minorHAnsi" w:cstheme="minorBidi"/>
          <w:color w:val="auto"/>
        </w:rPr>
        <w:commentReference w:id="33"/>
      </w:r>
      <w:r w:rsidRPr="006D16D3">
        <w:t xml:space="preserve"> </w:t>
      </w:r>
      <w:bookmarkEnd w:id="28"/>
      <w:r w:rsidR="00E20191" w:rsidRPr="006D16D3">
        <w:t>jõustuva</w:t>
      </w:r>
      <w:r w:rsidR="003D7CD4" w:rsidRPr="006D16D3">
        <w:t xml:space="preserve">d </w:t>
      </w:r>
      <w:r w:rsidR="00791765" w:rsidRPr="006D16D3">
        <w:t xml:space="preserve">2025. aasta </w:t>
      </w:r>
      <w:r w:rsidR="003D7CD4" w:rsidRPr="006D16D3">
        <w:t xml:space="preserve">1. </w:t>
      </w:r>
      <w:r w:rsidR="006D16D3" w:rsidRPr="006D16D3">
        <w:t>septembril</w:t>
      </w:r>
      <w:r w:rsidR="00791765" w:rsidRPr="006D16D3">
        <w:t>.</w:t>
      </w:r>
    </w:p>
    <w:p w14:paraId="05907097" w14:textId="77777777" w:rsidR="00E20191" w:rsidRPr="006739E1" w:rsidRDefault="00E20191" w:rsidP="003410D6">
      <w:pPr>
        <w:pStyle w:val="Default"/>
      </w:pPr>
    </w:p>
    <w:p w14:paraId="75A8C844" w14:textId="77777777" w:rsidR="007C3821" w:rsidRDefault="007C3821" w:rsidP="003410D6">
      <w:pPr>
        <w:pStyle w:val="Default"/>
      </w:pPr>
    </w:p>
    <w:p w14:paraId="02764184" w14:textId="77777777" w:rsidR="00656CF4" w:rsidRPr="00960A31" w:rsidRDefault="00656CF4" w:rsidP="003410D6">
      <w:pPr>
        <w:pStyle w:val="Default"/>
      </w:pPr>
    </w:p>
    <w:p w14:paraId="15484F51" w14:textId="1F591F28" w:rsidR="003012E1" w:rsidRDefault="00A43F4E" w:rsidP="00FD1957">
      <w:pPr>
        <w:tabs>
          <w:tab w:val="center" w:pos="453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Lauri Hussar</w:t>
      </w:r>
    </w:p>
    <w:p w14:paraId="234C234A" w14:textId="3EC9C162" w:rsidR="003410D6" w:rsidRPr="00960A31" w:rsidRDefault="003410D6" w:rsidP="003410D6">
      <w:pPr>
        <w:spacing w:after="0" w:line="240" w:lineRule="auto"/>
        <w:jc w:val="both"/>
        <w:rPr>
          <w:rFonts w:ascii="Times New Roman" w:eastAsia="Times New Roman" w:hAnsi="Times New Roman" w:cs="Times New Roman"/>
          <w:sz w:val="24"/>
          <w:szCs w:val="24"/>
        </w:rPr>
      </w:pPr>
      <w:r w:rsidRPr="00960A31">
        <w:rPr>
          <w:rFonts w:ascii="Times New Roman" w:eastAsia="Times New Roman" w:hAnsi="Times New Roman" w:cs="Times New Roman"/>
          <w:sz w:val="24"/>
          <w:szCs w:val="24"/>
        </w:rPr>
        <w:t>Riigikogu esimees</w:t>
      </w:r>
    </w:p>
    <w:p w14:paraId="3AF29DC2" w14:textId="77777777" w:rsidR="003410D6" w:rsidRPr="00960A31" w:rsidRDefault="003410D6" w:rsidP="003410D6">
      <w:pPr>
        <w:spacing w:after="0" w:line="240" w:lineRule="auto"/>
        <w:jc w:val="both"/>
        <w:rPr>
          <w:rFonts w:ascii="Times New Roman" w:eastAsia="Times New Roman" w:hAnsi="Times New Roman" w:cs="Times New Roman"/>
          <w:sz w:val="24"/>
          <w:szCs w:val="24"/>
        </w:rPr>
      </w:pPr>
    </w:p>
    <w:p w14:paraId="089AE715" w14:textId="0CDBBD41" w:rsidR="003410D6" w:rsidRPr="00960A31" w:rsidRDefault="003410D6" w:rsidP="003410D6">
      <w:pPr>
        <w:spacing w:after="0" w:line="240" w:lineRule="auto"/>
        <w:jc w:val="both"/>
        <w:rPr>
          <w:rFonts w:ascii="Times New Roman" w:eastAsia="Times New Roman" w:hAnsi="Times New Roman" w:cs="Times New Roman"/>
          <w:sz w:val="24"/>
          <w:szCs w:val="24"/>
        </w:rPr>
      </w:pPr>
      <w:r w:rsidRPr="00960A31">
        <w:rPr>
          <w:rFonts w:ascii="Times New Roman" w:eastAsia="Times New Roman" w:hAnsi="Times New Roman" w:cs="Times New Roman"/>
          <w:sz w:val="24"/>
          <w:szCs w:val="24"/>
        </w:rPr>
        <w:t xml:space="preserve">Tallinn, </w:t>
      </w:r>
      <w:r w:rsidR="007431EB">
        <w:rPr>
          <w:rFonts w:ascii="Times New Roman" w:eastAsia="Times New Roman" w:hAnsi="Times New Roman" w:cs="Times New Roman"/>
          <w:sz w:val="24"/>
          <w:szCs w:val="24"/>
        </w:rPr>
        <w:t>…</w:t>
      </w:r>
      <w:r w:rsidRPr="00960A31">
        <w:rPr>
          <w:rFonts w:ascii="Times New Roman" w:eastAsia="Times New Roman" w:hAnsi="Times New Roman" w:cs="Times New Roman"/>
          <w:sz w:val="24"/>
          <w:szCs w:val="24"/>
        </w:rPr>
        <w:t>……………</w:t>
      </w:r>
      <w:r w:rsidR="006E2987">
        <w:rPr>
          <w:rFonts w:ascii="Times New Roman" w:eastAsia="Times New Roman" w:hAnsi="Times New Roman" w:cs="Times New Roman"/>
          <w:sz w:val="24"/>
          <w:szCs w:val="24"/>
        </w:rPr>
        <w:t xml:space="preserve"> </w:t>
      </w:r>
      <w:r w:rsidRPr="00960A31">
        <w:rPr>
          <w:rFonts w:ascii="Times New Roman" w:eastAsia="Times New Roman" w:hAnsi="Times New Roman" w:cs="Times New Roman"/>
          <w:sz w:val="24"/>
          <w:szCs w:val="24"/>
        </w:rPr>
        <w:t>20</w:t>
      </w:r>
      <w:r>
        <w:rPr>
          <w:rFonts w:ascii="Times New Roman" w:eastAsia="Times New Roman" w:hAnsi="Times New Roman" w:cs="Times New Roman"/>
          <w:sz w:val="24"/>
          <w:szCs w:val="24"/>
        </w:rPr>
        <w:t>2</w:t>
      </w:r>
      <w:r w:rsidR="00E516C3">
        <w:rPr>
          <w:rFonts w:ascii="Times New Roman" w:eastAsia="Times New Roman" w:hAnsi="Times New Roman" w:cs="Times New Roman"/>
          <w:sz w:val="24"/>
          <w:szCs w:val="24"/>
        </w:rPr>
        <w:t>4</w:t>
      </w:r>
    </w:p>
    <w:p w14:paraId="399FCEAC" w14:textId="2FB6903C" w:rsidR="003410D6" w:rsidRPr="00960A31" w:rsidRDefault="003410D6" w:rsidP="003410D6">
      <w:pPr>
        <w:spacing w:after="0" w:line="240" w:lineRule="auto"/>
        <w:jc w:val="both"/>
        <w:rPr>
          <w:rFonts w:ascii="Times New Roman" w:hAnsi="Times New Roman" w:cs="Times New Roman"/>
        </w:rPr>
      </w:pPr>
    </w:p>
    <w:p w14:paraId="7ECA54B7" w14:textId="5F0C5C20" w:rsidR="003410D6" w:rsidRPr="003410D6" w:rsidRDefault="003410D6" w:rsidP="007E205A">
      <w:pPr>
        <w:pStyle w:val="Standard"/>
        <w:pBdr>
          <w:top w:val="single" w:sz="4" w:space="1" w:color="auto"/>
        </w:pBdr>
        <w:jc w:val="both"/>
      </w:pPr>
      <w:r w:rsidRPr="00960A31">
        <w:rPr>
          <w:rFonts w:cs="Times New Roman"/>
        </w:rPr>
        <w:t>Algatab Vabariigi Valitsus</w:t>
      </w:r>
      <w:r w:rsidR="00051394">
        <w:rPr>
          <w:rFonts w:cs="Times New Roman"/>
        </w:rPr>
        <w:t xml:space="preserve"> </w:t>
      </w:r>
      <w:r w:rsidR="007431EB">
        <w:rPr>
          <w:rFonts w:cs="Times New Roman"/>
        </w:rPr>
        <w:t>…</w:t>
      </w:r>
      <w:r w:rsidRPr="00960A31">
        <w:rPr>
          <w:rFonts w:cs="Times New Roman"/>
        </w:rPr>
        <w:t>……………</w:t>
      </w:r>
      <w:r w:rsidR="006E2987">
        <w:rPr>
          <w:rFonts w:cs="Times New Roman"/>
        </w:rPr>
        <w:t xml:space="preserve"> </w:t>
      </w:r>
      <w:r w:rsidRPr="004C333C">
        <w:rPr>
          <w:rFonts w:cs="Times New Roman"/>
        </w:rPr>
        <w:t>202</w:t>
      </w:r>
      <w:r w:rsidR="0094217B" w:rsidRPr="004C333C">
        <w:rPr>
          <w:rFonts w:cs="Times New Roman"/>
        </w:rPr>
        <w:t>4</w:t>
      </w:r>
    </w:p>
    <w:sectPr w:rsidR="003410D6" w:rsidRPr="003410D6" w:rsidSect="00EA773D">
      <w:footerReference w:type="default" r:id="rId15"/>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kus Ühtigi" w:date="2024-11-18T11:39:00Z" w:initials="MÜ">
    <w:p w14:paraId="66A24FC4" w14:textId="77777777" w:rsidR="00681837" w:rsidRDefault="00903BFD" w:rsidP="00681837">
      <w:pPr>
        <w:pStyle w:val="Kommentaaritekst"/>
      </w:pPr>
      <w:r>
        <w:rPr>
          <w:rStyle w:val="Kommentaariviide"/>
        </w:rPr>
        <w:annotationRef/>
      </w:r>
      <w:r w:rsidR="00681837">
        <w:t>HÕNTE § 18 lg 5 kohaselt (ka nt HÕNTE käsiraamat lk 54) tuleks siin termini sisu määratleda pärast selle esmakordset kasutamist. Ehk sätet ei saa alustada kohe termini määratlemisega enne, kui seda kasutatud on.</w:t>
      </w:r>
    </w:p>
    <w:p w14:paraId="7BDAFBA0" w14:textId="77777777" w:rsidR="00681837" w:rsidRDefault="00681837" w:rsidP="00681837">
      <w:pPr>
        <w:pStyle w:val="Kommentaaritekst"/>
      </w:pPr>
    </w:p>
    <w:p w14:paraId="1AF418C5" w14:textId="77777777" w:rsidR="00681837" w:rsidRDefault="00681837" w:rsidP="00681837">
      <w:pPr>
        <w:pStyle w:val="Kommentaaritekst"/>
      </w:pPr>
      <w:r>
        <w:t>Samas ei oleks üldsegi vajalik termin siin sõnaotseselt määratleda, kuivõrd selle sisu on võimalik edasi anda kõnealuse lause endaga. Ehk viivitamatu ohuteade on juhis ohutuks tegutsemiseks, sh varjumiseks või ulatuslikuks evakuatsiooniks ning seda esimene lause juba selgitabki. Lisaks tekitaks termini eraldi määratlemine olukorra, kus esimene lõige tuleks jagada kolmeks eraldi lõikeks (esimene lause; termini määratlus; teine lause).</w:t>
      </w:r>
    </w:p>
    <w:p w14:paraId="216709EC" w14:textId="77777777" w:rsidR="00681837" w:rsidRDefault="00681837" w:rsidP="00681837">
      <w:pPr>
        <w:pStyle w:val="Kommentaaritekst"/>
      </w:pPr>
    </w:p>
    <w:p w14:paraId="7E3E2F62" w14:textId="77777777" w:rsidR="00681837" w:rsidRDefault="00681837" w:rsidP="00681837">
      <w:pPr>
        <w:pStyle w:val="Kommentaaritekst"/>
      </w:pPr>
      <w:r>
        <w:t>Seega võiks esimese lõike muuta jäljega tehtud viisil.</w:t>
      </w:r>
    </w:p>
  </w:comment>
  <w:comment w:id="11" w:author="Markus Ühtigi" w:date="2024-11-22T13:57:00Z" w:initials="MÜ">
    <w:p w14:paraId="30702DC9" w14:textId="77777777" w:rsidR="008D238A" w:rsidRDefault="008D238A" w:rsidP="008D238A">
      <w:pPr>
        <w:pStyle w:val="Kommentaaritekst"/>
      </w:pPr>
      <w:r>
        <w:rPr>
          <w:rStyle w:val="Kommentaariviide"/>
        </w:rPr>
        <w:annotationRef/>
      </w:r>
      <w:r>
        <w:t>Kuidas suhestub nimetatud säte selles osas nt KAHOS § 39 lg-ga 1, mille kohaselt otsustab sundvalduse seadmise isik, kelle pädevuses on ehitusseadustiku kohaselt välja anda ehitusluba või otsustada eratee avalikuks kasutuseks määramine ja ehitusloa kohustuse puudumise korral KOV üksus? (AÕS § 158-1 lg 1 viimase lause kohaselt tekib talumiskohustus KAHOS-i korras sundvalduse seadmisega)</w:t>
      </w:r>
    </w:p>
  </w:comment>
  <w:comment w:id="15" w:author="Markus Ühtigi" w:date="2024-11-20T11:13:00Z" w:initials="MÜ">
    <w:p w14:paraId="692144E3" w14:textId="0DCF5715" w:rsidR="006502F5" w:rsidRDefault="006502F5" w:rsidP="006502F5">
      <w:pPr>
        <w:pStyle w:val="Kommentaaritekst"/>
      </w:pPr>
      <w:r>
        <w:rPr>
          <w:rStyle w:val="Kommentaariviide"/>
        </w:rPr>
        <w:annotationRef/>
      </w:r>
      <w:r>
        <w:t>HÕNTE § 18 lg 5 kohaselt (ka nt HÕNTE käsiraamat lk 54) tuleks ka siin termini sisu määratleda pärast selle esmakordset kasutamist. Antud juhul sobiks, kui vahetada lihtsalt esimene ja teine lõige ära.</w:t>
      </w:r>
    </w:p>
  </w:comment>
  <w:comment w:id="18" w:author="Markus Ühtigi" w:date="2024-11-20T13:47:00Z" w:initials="MÜ">
    <w:p w14:paraId="76ADE398" w14:textId="77777777" w:rsidR="00F34185" w:rsidRDefault="00F34185" w:rsidP="00F34185">
      <w:pPr>
        <w:pStyle w:val="Kommentaaritekst"/>
      </w:pPr>
      <w:r>
        <w:rPr>
          <w:rStyle w:val="Kommentaariviide"/>
        </w:rPr>
        <w:annotationRef/>
      </w:r>
      <w:r>
        <w:t>Nagu ka p-de 1, 2 ja 4 puhul, tuleks siin terminite korrektsest määratlusest lähtudes sätet muuta. Ideena soovitaksime kaaluda sätte jagamist vähemalt kaheks erinevaks sätteks (kuivõrd tegemist on mitme terminiga ühes sättes, mis veel omakorda jagunevad). Samas on selline ümberkujundamine keerukas ja vajaks ilmselt eraldi aega. Oleme enne II kooskõlastusringi sätte (ja ka teiste sätete) muutmisel abiks ja koostööle avatud.</w:t>
      </w:r>
    </w:p>
  </w:comment>
  <w:comment w:id="20" w:author="Markus Ühtigi" w:date="2024-11-20T11:35:00Z" w:initials="MÜ">
    <w:p w14:paraId="0DEE5A11" w14:textId="5A324E6B" w:rsidR="009112B9" w:rsidRDefault="00460276" w:rsidP="009112B9">
      <w:pPr>
        <w:pStyle w:val="Kommentaaritekst"/>
      </w:pPr>
      <w:r>
        <w:rPr>
          <w:rStyle w:val="Kommentaariviide"/>
        </w:rPr>
        <w:annotationRef/>
      </w:r>
      <w:r w:rsidR="009112B9">
        <w:t>HÕNTE § 18 lg 5 kohaselt (ka nt HÕNTE käsiraamat lk 54) tuleks ka siin termini sisu määratleda pärast selle esmakordset kasutamist. Antud juhul sobiks, kui vahetada lihtsalt esimene ja teine lõige ära.</w:t>
      </w:r>
    </w:p>
  </w:comment>
  <w:comment w:id="33" w:author="Markus Ühtigi" w:date="2024-11-20T11:41:00Z" w:initials="MÜ">
    <w:p w14:paraId="13E4EBEE" w14:textId="52C010A9" w:rsidR="00460276" w:rsidRDefault="00460276" w:rsidP="00460276">
      <w:pPr>
        <w:pStyle w:val="Kommentaaritekst"/>
      </w:pPr>
      <w:r>
        <w:rPr>
          <w:rStyle w:val="Kommentaariviide"/>
        </w:rPr>
        <w:annotationRef/>
      </w:r>
      <w:r>
        <w:t>Seletuskirjas toodud välja, et ka § 6 jõustuks 01.09.2025. Palume EN ja SK kooskõlla viia.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3E2F62" w15:done="0"/>
  <w15:commentEx w15:paraId="30702DC9" w15:done="0"/>
  <w15:commentEx w15:paraId="692144E3" w15:done="0"/>
  <w15:commentEx w15:paraId="76ADE398" w15:done="0"/>
  <w15:commentEx w15:paraId="0DEE5A11" w15:done="0"/>
  <w15:commentEx w15:paraId="13E4EBE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E5A5FC" w16cex:dateUtc="2024-11-18T09:39:00Z"/>
  <w16cex:commentExtensible w16cex:durableId="2AEB0C60" w16cex:dateUtc="2024-11-22T11:57:00Z"/>
  <w16cex:commentExtensible w16cex:durableId="2AE842DA" w16cex:dateUtc="2024-11-20T09:13:00Z"/>
  <w16cex:commentExtensible w16cex:durableId="2AE866D9" w16cex:dateUtc="2024-11-20T11:47:00Z"/>
  <w16cex:commentExtensible w16cex:durableId="2AE8480F" w16cex:dateUtc="2024-11-20T09:35:00Z"/>
  <w16cex:commentExtensible w16cex:durableId="2AE84976" w16cex:dateUtc="2024-11-20T09: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3E2F62" w16cid:durableId="2AE5A5FC"/>
  <w16cid:commentId w16cid:paraId="30702DC9" w16cid:durableId="2AEB0C60"/>
  <w16cid:commentId w16cid:paraId="692144E3" w16cid:durableId="2AE842DA"/>
  <w16cid:commentId w16cid:paraId="76ADE398" w16cid:durableId="2AE866D9"/>
  <w16cid:commentId w16cid:paraId="0DEE5A11" w16cid:durableId="2AE8480F"/>
  <w16cid:commentId w16cid:paraId="13E4EBEE" w16cid:durableId="2AE8497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4A461" w14:textId="77777777" w:rsidR="00DD2186" w:rsidRDefault="00DD2186" w:rsidP="00C67D10">
      <w:pPr>
        <w:spacing w:after="0" w:line="240" w:lineRule="auto"/>
      </w:pPr>
      <w:r>
        <w:separator/>
      </w:r>
    </w:p>
  </w:endnote>
  <w:endnote w:type="continuationSeparator" w:id="0">
    <w:p w14:paraId="41C6782B" w14:textId="77777777" w:rsidR="00DD2186" w:rsidRDefault="00DD2186" w:rsidP="00C67D10">
      <w:pPr>
        <w:spacing w:after="0" w:line="240" w:lineRule="auto"/>
      </w:pPr>
      <w:r>
        <w:continuationSeparator/>
      </w:r>
    </w:p>
  </w:endnote>
  <w:endnote w:type="continuationNotice" w:id="1">
    <w:p w14:paraId="001C89A6" w14:textId="77777777" w:rsidR="00DD2186" w:rsidRDefault="00DD21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1747199"/>
      <w:docPartObj>
        <w:docPartGallery w:val="Page Numbers (Bottom of Page)"/>
        <w:docPartUnique/>
      </w:docPartObj>
    </w:sdtPr>
    <w:sdtEndPr>
      <w:rPr>
        <w:rFonts w:ascii="Times New Roman" w:hAnsi="Times New Roman" w:cs="Times New Roman"/>
        <w:sz w:val="24"/>
        <w:szCs w:val="24"/>
      </w:rPr>
    </w:sdtEndPr>
    <w:sdtContent>
      <w:p w14:paraId="74549FA6" w14:textId="0B893FF3" w:rsidR="00C67D10" w:rsidRPr="008C2A71" w:rsidRDefault="00A75CE4" w:rsidP="008C2A71">
        <w:pPr>
          <w:pStyle w:val="Jalus"/>
          <w:jc w:val="center"/>
          <w:rPr>
            <w:rFonts w:ascii="Times New Roman" w:hAnsi="Times New Roman" w:cs="Times New Roman"/>
            <w:sz w:val="24"/>
            <w:szCs w:val="24"/>
          </w:rPr>
        </w:pPr>
        <w:r w:rsidRPr="008C2A71">
          <w:rPr>
            <w:rFonts w:ascii="Times New Roman" w:hAnsi="Times New Roman" w:cs="Times New Roman"/>
            <w:sz w:val="24"/>
            <w:szCs w:val="24"/>
          </w:rPr>
          <w:fldChar w:fldCharType="begin"/>
        </w:r>
        <w:r w:rsidRPr="00AB7D7E">
          <w:rPr>
            <w:rFonts w:ascii="Times New Roman" w:hAnsi="Times New Roman" w:cs="Times New Roman"/>
            <w:sz w:val="24"/>
            <w:szCs w:val="24"/>
          </w:rPr>
          <w:instrText>PAGE   \* MERGEFORMAT</w:instrText>
        </w:r>
        <w:r w:rsidRPr="008C2A71">
          <w:rPr>
            <w:rFonts w:ascii="Times New Roman" w:hAnsi="Times New Roman" w:cs="Times New Roman"/>
            <w:sz w:val="24"/>
            <w:szCs w:val="24"/>
          </w:rPr>
          <w:fldChar w:fldCharType="separate"/>
        </w:r>
        <w:r w:rsidRPr="00B647EE">
          <w:rPr>
            <w:rFonts w:ascii="Times New Roman" w:hAnsi="Times New Roman" w:cs="Times New Roman"/>
            <w:sz w:val="24"/>
            <w:szCs w:val="24"/>
          </w:rPr>
          <w:t>2</w:t>
        </w:r>
        <w:r w:rsidRPr="008C2A71">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B53CC" w14:textId="77777777" w:rsidR="00DD2186" w:rsidRDefault="00DD2186" w:rsidP="00C67D10">
      <w:pPr>
        <w:spacing w:after="0" w:line="240" w:lineRule="auto"/>
      </w:pPr>
      <w:r>
        <w:separator/>
      </w:r>
    </w:p>
  </w:footnote>
  <w:footnote w:type="continuationSeparator" w:id="0">
    <w:p w14:paraId="1BC6EFE9" w14:textId="77777777" w:rsidR="00DD2186" w:rsidRDefault="00DD2186" w:rsidP="00C67D10">
      <w:pPr>
        <w:spacing w:after="0" w:line="240" w:lineRule="auto"/>
      </w:pPr>
      <w:r>
        <w:continuationSeparator/>
      </w:r>
    </w:p>
  </w:footnote>
  <w:footnote w:type="continuationNotice" w:id="1">
    <w:p w14:paraId="0CF7B29B" w14:textId="77777777" w:rsidR="00DD2186" w:rsidRDefault="00DD218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738CA"/>
    <w:multiLevelType w:val="hybridMultilevel"/>
    <w:tmpl w:val="0EF2C806"/>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387048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us Ühtigi">
    <w15:presenceInfo w15:providerId="AD" w15:userId="S-1-5-21-23267018-1296325175-649218145-117111"/>
  </w15:person>
  <w15:person w15:author="Markus Ühtigi [2]">
    <w15:presenceInfo w15:providerId="AD" w15:userId="S::Markus.Yhtigi@just.ee::d3e435c5-b525-4f8b-aa00-e5a77323ad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0D6"/>
    <w:rsid w:val="000040E0"/>
    <w:rsid w:val="00004CEF"/>
    <w:rsid w:val="00005461"/>
    <w:rsid w:val="0000779F"/>
    <w:rsid w:val="000100F9"/>
    <w:rsid w:val="00011A9A"/>
    <w:rsid w:val="00014121"/>
    <w:rsid w:val="00014FEA"/>
    <w:rsid w:val="00015517"/>
    <w:rsid w:val="00020229"/>
    <w:rsid w:val="0002085B"/>
    <w:rsid w:val="0002344B"/>
    <w:rsid w:val="00025E15"/>
    <w:rsid w:val="00027812"/>
    <w:rsid w:val="000312DF"/>
    <w:rsid w:val="00031A9D"/>
    <w:rsid w:val="00031ACA"/>
    <w:rsid w:val="00031EFC"/>
    <w:rsid w:val="0003704F"/>
    <w:rsid w:val="000376AF"/>
    <w:rsid w:val="00037E77"/>
    <w:rsid w:val="0004353B"/>
    <w:rsid w:val="0004358B"/>
    <w:rsid w:val="00050B42"/>
    <w:rsid w:val="00051394"/>
    <w:rsid w:val="00054919"/>
    <w:rsid w:val="000563AA"/>
    <w:rsid w:val="000603B2"/>
    <w:rsid w:val="00063BDD"/>
    <w:rsid w:val="000646A8"/>
    <w:rsid w:val="00067EA4"/>
    <w:rsid w:val="00070C37"/>
    <w:rsid w:val="0007683D"/>
    <w:rsid w:val="0008038B"/>
    <w:rsid w:val="00080D21"/>
    <w:rsid w:val="0008326E"/>
    <w:rsid w:val="00083DA3"/>
    <w:rsid w:val="00084155"/>
    <w:rsid w:val="000844D3"/>
    <w:rsid w:val="000857DD"/>
    <w:rsid w:val="00090D73"/>
    <w:rsid w:val="0009264C"/>
    <w:rsid w:val="0009704F"/>
    <w:rsid w:val="000A032A"/>
    <w:rsid w:val="000A3530"/>
    <w:rsid w:val="000A387E"/>
    <w:rsid w:val="000A4C56"/>
    <w:rsid w:val="000B113C"/>
    <w:rsid w:val="000B4DD1"/>
    <w:rsid w:val="000B50D5"/>
    <w:rsid w:val="000B5FF8"/>
    <w:rsid w:val="000B6CF9"/>
    <w:rsid w:val="000C31E5"/>
    <w:rsid w:val="000C5449"/>
    <w:rsid w:val="000C6250"/>
    <w:rsid w:val="000C7792"/>
    <w:rsid w:val="000E03B2"/>
    <w:rsid w:val="000E1785"/>
    <w:rsid w:val="000E4C89"/>
    <w:rsid w:val="000E4D5E"/>
    <w:rsid w:val="000F00D7"/>
    <w:rsid w:val="000F6004"/>
    <w:rsid w:val="001017E5"/>
    <w:rsid w:val="00104328"/>
    <w:rsid w:val="0010623D"/>
    <w:rsid w:val="001071F4"/>
    <w:rsid w:val="00110112"/>
    <w:rsid w:val="0011042B"/>
    <w:rsid w:val="00111CAF"/>
    <w:rsid w:val="00111ECE"/>
    <w:rsid w:val="00117258"/>
    <w:rsid w:val="00132B83"/>
    <w:rsid w:val="00132CF8"/>
    <w:rsid w:val="00133535"/>
    <w:rsid w:val="0013651F"/>
    <w:rsid w:val="00144566"/>
    <w:rsid w:val="00144F6E"/>
    <w:rsid w:val="001472E0"/>
    <w:rsid w:val="00147CF7"/>
    <w:rsid w:val="00153E55"/>
    <w:rsid w:val="001573D1"/>
    <w:rsid w:val="00161401"/>
    <w:rsid w:val="00162E8B"/>
    <w:rsid w:val="001649D5"/>
    <w:rsid w:val="0016549F"/>
    <w:rsid w:val="00166305"/>
    <w:rsid w:val="001701B6"/>
    <w:rsid w:val="001704A7"/>
    <w:rsid w:val="0017155E"/>
    <w:rsid w:val="00171ADF"/>
    <w:rsid w:val="001759B1"/>
    <w:rsid w:val="00181215"/>
    <w:rsid w:val="00181DAC"/>
    <w:rsid w:val="001825AB"/>
    <w:rsid w:val="00182B91"/>
    <w:rsid w:val="00182F8D"/>
    <w:rsid w:val="00187351"/>
    <w:rsid w:val="001900B7"/>
    <w:rsid w:val="00192A9C"/>
    <w:rsid w:val="00195C18"/>
    <w:rsid w:val="00197D82"/>
    <w:rsid w:val="001A7891"/>
    <w:rsid w:val="001B1390"/>
    <w:rsid w:val="001B53C9"/>
    <w:rsid w:val="001B694A"/>
    <w:rsid w:val="001B6DE9"/>
    <w:rsid w:val="001B6F2E"/>
    <w:rsid w:val="001C2167"/>
    <w:rsid w:val="001C2B01"/>
    <w:rsid w:val="001C335E"/>
    <w:rsid w:val="001C4634"/>
    <w:rsid w:val="001C6AAD"/>
    <w:rsid w:val="001D05D6"/>
    <w:rsid w:val="001D13E2"/>
    <w:rsid w:val="001E1901"/>
    <w:rsid w:val="001E4D42"/>
    <w:rsid w:val="001E6182"/>
    <w:rsid w:val="001E65D9"/>
    <w:rsid w:val="001F17BD"/>
    <w:rsid w:val="001F28F2"/>
    <w:rsid w:val="002013BF"/>
    <w:rsid w:val="0020535B"/>
    <w:rsid w:val="00210D10"/>
    <w:rsid w:val="0021578C"/>
    <w:rsid w:val="00215E71"/>
    <w:rsid w:val="0022102B"/>
    <w:rsid w:val="002217E7"/>
    <w:rsid w:val="00224B53"/>
    <w:rsid w:val="002273BE"/>
    <w:rsid w:val="00230230"/>
    <w:rsid w:val="0023052C"/>
    <w:rsid w:val="002357F3"/>
    <w:rsid w:val="00235B06"/>
    <w:rsid w:val="00237545"/>
    <w:rsid w:val="002407D5"/>
    <w:rsid w:val="002413E2"/>
    <w:rsid w:val="0024378B"/>
    <w:rsid w:val="00243C16"/>
    <w:rsid w:val="00244C29"/>
    <w:rsid w:val="00245748"/>
    <w:rsid w:val="00246C35"/>
    <w:rsid w:val="002502CB"/>
    <w:rsid w:val="002515D8"/>
    <w:rsid w:val="00252F98"/>
    <w:rsid w:val="002536E0"/>
    <w:rsid w:val="00254AFA"/>
    <w:rsid w:val="00257088"/>
    <w:rsid w:val="00261B6F"/>
    <w:rsid w:val="002629A0"/>
    <w:rsid w:val="00262EF3"/>
    <w:rsid w:val="00265D1A"/>
    <w:rsid w:val="00266118"/>
    <w:rsid w:val="002672DC"/>
    <w:rsid w:val="002708A8"/>
    <w:rsid w:val="00272918"/>
    <w:rsid w:val="00282862"/>
    <w:rsid w:val="00283D3C"/>
    <w:rsid w:val="00283F79"/>
    <w:rsid w:val="0028427A"/>
    <w:rsid w:val="002848C5"/>
    <w:rsid w:val="00295A9F"/>
    <w:rsid w:val="00296BA5"/>
    <w:rsid w:val="0029777B"/>
    <w:rsid w:val="002B3A9D"/>
    <w:rsid w:val="002B4F29"/>
    <w:rsid w:val="002B53C2"/>
    <w:rsid w:val="002B69C3"/>
    <w:rsid w:val="002C6CF9"/>
    <w:rsid w:val="002D02E1"/>
    <w:rsid w:val="002D0C47"/>
    <w:rsid w:val="002D2334"/>
    <w:rsid w:val="002D663C"/>
    <w:rsid w:val="002E28F5"/>
    <w:rsid w:val="002E3B84"/>
    <w:rsid w:val="002E47B7"/>
    <w:rsid w:val="002E53CC"/>
    <w:rsid w:val="002E71E0"/>
    <w:rsid w:val="002F2507"/>
    <w:rsid w:val="002F39AE"/>
    <w:rsid w:val="002F3CE6"/>
    <w:rsid w:val="002F5EAC"/>
    <w:rsid w:val="002F69B0"/>
    <w:rsid w:val="00300E02"/>
    <w:rsid w:val="003012E1"/>
    <w:rsid w:val="00302F79"/>
    <w:rsid w:val="00303E5E"/>
    <w:rsid w:val="003044CC"/>
    <w:rsid w:val="00305CC7"/>
    <w:rsid w:val="003073D4"/>
    <w:rsid w:val="003102E7"/>
    <w:rsid w:val="00312475"/>
    <w:rsid w:val="003164CC"/>
    <w:rsid w:val="003202E2"/>
    <w:rsid w:val="00321E61"/>
    <w:rsid w:val="00322617"/>
    <w:rsid w:val="00325F0B"/>
    <w:rsid w:val="003318D0"/>
    <w:rsid w:val="00332672"/>
    <w:rsid w:val="003355FC"/>
    <w:rsid w:val="00335C14"/>
    <w:rsid w:val="0033620F"/>
    <w:rsid w:val="003410D6"/>
    <w:rsid w:val="00342017"/>
    <w:rsid w:val="00345582"/>
    <w:rsid w:val="003465EA"/>
    <w:rsid w:val="00347771"/>
    <w:rsid w:val="00354434"/>
    <w:rsid w:val="0035542F"/>
    <w:rsid w:val="00371322"/>
    <w:rsid w:val="00372787"/>
    <w:rsid w:val="00372986"/>
    <w:rsid w:val="00377853"/>
    <w:rsid w:val="00380921"/>
    <w:rsid w:val="003812BE"/>
    <w:rsid w:val="0038247B"/>
    <w:rsid w:val="00385370"/>
    <w:rsid w:val="003857C0"/>
    <w:rsid w:val="003861F5"/>
    <w:rsid w:val="00387894"/>
    <w:rsid w:val="003931DB"/>
    <w:rsid w:val="00393833"/>
    <w:rsid w:val="00394A25"/>
    <w:rsid w:val="003A3980"/>
    <w:rsid w:val="003A72A4"/>
    <w:rsid w:val="003B18C6"/>
    <w:rsid w:val="003B2A34"/>
    <w:rsid w:val="003B52C7"/>
    <w:rsid w:val="003C1323"/>
    <w:rsid w:val="003C22E9"/>
    <w:rsid w:val="003C382F"/>
    <w:rsid w:val="003C43E9"/>
    <w:rsid w:val="003C7263"/>
    <w:rsid w:val="003D6E8F"/>
    <w:rsid w:val="003D7CD4"/>
    <w:rsid w:val="003D7D90"/>
    <w:rsid w:val="003E3843"/>
    <w:rsid w:val="003E5C96"/>
    <w:rsid w:val="003F32E4"/>
    <w:rsid w:val="00401507"/>
    <w:rsid w:val="00402E2B"/>
    <w:rsid w:val="00407F03"/>
    <w:rsid w:val="00411087"/>
    <w:rsid w:val="00412569"/>
    <w:rsid w:val="00413E58"/>
    <w:rsid w:val="004141FC"/>
    <w:rsid w:val="00414956"/>
    <w:rsid w:val="00414978"/>
    <w:rsid w:val="00415622"/>
    <w:rsid w:val="00416320"/>
    <w:rsid w:val="004238E3"/>
    <w:rsid w:val="00423F32"/>
    <w:rsid w:val="0042463C"/>
    <w:rsid w:val="00425ABE"/>
    <w:rsid w:val="0043364A"/>
    <w:rsid w:val="0043655B"/>
    <w:rsid w:val="00436802"/>
    <w:rsid w:val="004440FC"/>
    <w:rsid w:val="00444B21"/>
    <w:rsid w:val="00445579"/>
    <w:rsid w:val="0044652F"/>
    <w:rsid w:val="0045154B"/>
    <w:rsid w:val="00460276"/>
    <w:rsid w:val="00463DEC"/>
    <w:rsid w:val="0046658C"/>
    <w:rsid w:val="0047065C"/>
    <w:rsid w:val="00470BDA"/>
    <w:rsid w:val="004868A9"/>
    <w:rsid w:val="004872F6"/>
    <w:rsid w:val="00487FF2"/>
    <w:rsid w:val="00490E78"/>
    <w:rsid w:val="00495E50"/>
    <w:rsid w:val="004A1BD6"/>
    <w:rsid w:val="004A1C4E"/>
    <w:rsid w:val="004A2F2F"/>
    <w:rsid w:val="004A555E"/>
    <w:rsid w:val="004A6731"/>
    <w:rsid w:val="004B0A11"/>
    <w:rsid w:val="004B24E6"/>
    <w:rsid w:val="004B2A1C"/>
    <w:rsid w:val="004C333C"/>
    <w:rsid w:val="004C4620"/>
    <w:rsid w:val="004C4802"/>
    <w:rsid w:val="004C529F"/>
    <w:rsid w:val="004C55B8"/>
    <w:rsid w:val="004D1AB1"/>
    <w:rsid w:val="004D2CD5"/>
    <w:rsid w:val="004D3A6D"/>
    <w:rsid w:val="004E1867"/>
    <w:rsid w:val="004E208B"/>
    <w:rsid w:val="004F1428"/>
    <w:rsid w:val="004F6182"/>
    <w:rsid w:val="004F61DF"/>
    <w:rsid w:val="00504324"/>
    <w:rsid w:val="005047E1"/>
    <w:rsid w:val="00505B32"/>
    <w:rsid w:val="005066CF"/>
    <w:rsid w:val="00510179"/>
    <w:rsid w:val="00510A37"/>
    <w:rsid w:val="0051193E"/>
    <w:rsid w:val="00516700"/>
    <w:rsid w:val="00521F55"/>
    <w:rsid w:val="0052267B"/>
    <w:rsid w:val="00523163"/>
    <w:rsid w:val="00523990"/>
    <w:rsid w:val="00523DFD"/>
    <w:rsid w:val="00534508"/>
    <w:rsid w:val="00535064"/>
    <w:rsid w:val="00536B80"/>
    <w:rsid w:val="00541420"/>
    <w:rsid w:val="0054439D"/>
    <w:rsid w:val="00544B47"/>
    <w:rsid w:val="00545B73"/>
    <w:rsid w:val="005557A6"/>
    <w:rsid w:val="005561C9"/>
    <w:rsid w:val="00561263"/>
    <w:rsid w:val="00566AF5"/>
    <w:rsid w:val="00572C67"/>
    <w:rsid w:val="00572EB5"/>
    <w:rsid w:val="005800EE"/>
    <w:rsid w:val="0058142B"/>
    <w:rsid w:val="00584068"/>
    <w:rsid w:val="00584C29"/>
    <w:rsid w:val="005854A9"/>
    <w:rsid w:val="005864DA"/>
    <w:rsid w:val="0058749C"/>
    <w:rsid w:val="0059279D"/>
    <w:rsid w:val="005957E3"/>
    <w:rsid w:val="00595C28"/>
    <w:rsid w:val="00597B84"/>
    <w:rsid w:val="005A14F6"/>
    <w:rsid w:val="005A5B7B"/>
    <w:rsid w:val="005B482A"/>
    <w:rsid w:val="005B4A74"/>
    <w:rsid w:val="005B5796"/>
    <w:rsid w:val="005B666C"/>
    <w:rsid w:val="005C22ED"/>
    <w:rsid w:val="005C37D4"/>
    <w:rsid w:val="005C4183"/>
    <w:rsid w:val="005C6EB7"/>
    <w:rsid w:val="005D05EF"/>
    <w:rsid w:val="005D1167"/>
    <w:rsid w:val="005D4A10"/>
    <w:rsid w:val="005D5558"/>
    <w:rsid w:val="005E0549"/>
    <w:rsid w:val="005E3B99"/>
    <w:rsid w:val="005E4522"/>
    <w:rsid w:val="005E48FB"/>
    <w:rsid w:val="005E6F77"/>
    <w:rsid w:val="005F105F"/>
    <w:rsid w:val="005F3A0F"/>
    <w:rsid w:val="005F490C"/>
    <w:rsid w:val="005F6738"/>
    <w:rsid w:val="00602420"/>
    <w:rsid w:val="00602C73"/>
    <w:rsid w:val="00604ECC"/>
    <w:rsid w:val="00610025"/>
    <w:rsid w:val="006105EE"/>
    <w:rsid w:val="00620D5D"/>
    <w:rsid w:val="006222E6"/>
    <w:rsid w:val="0062321A"/>
    <w:rsid w:val="00623DBC"/>
    <w:rsid w:val="0062595A"/>
    <w:rsid w:val="00631C8C"/>
    <w:rsid w:val="00633425"/>
    <w:rsid w:val="00635B4E"/>
    <w:rsid w:val="00635E93"/>
    <w:rsid w:val="00636E0D"/>
    <w:rsid w:val="006404FD"/>
    <w:rsid w:val="00641AAE"/>
    <w:rsid w:val="0064322D"/>
    <w:rsid w:val="00643350"/>
    <w:rsid w:val="00643DF3"/>
    <w:rsid w:val="006502F5"/>
    <w:rsid w:val="00652FF4"/>
    <w:rsid w:val="00655335"/>
    <w:rsid w:val="00655C68"/>
    <w:rsid w:val="0065671A"/>
    <w:rsid w:val="00656CF4"/>
    <w:rsid w:val="00667141"/>
    <w:rsid w:val="0067113B"/>
    <w:rsid w:val="006739E1"/>
    <w:rsid w:val="00675147"/>
    <w:rsid w:val="0067798D"/>
    <w:rsid w:val="00680556"/>
    <w:rsid w:val="00681837"/>
    <w:rsid w:val="006852A7"/>
    <w:rsid w:val="00686335"/>
    <w:rsid w:val="00687F36"/>
    <w:rsid w:val="006901AB"/>
    <w:rsid w:val="00691BB7"/>
    <w:rsid w:val="00692037"/>
    <w:rsid w:val="006A09A2"/>
    <w:rsid w:val="006A1013"/>
    <w:rsid w:val="006A1C44"/>
    <w:rsid w:val="006A37D9"/>
    <w:rsid w:val="006A3B61"/>
    <w:rsid w:val="006A42CF"/>
    <w:rsid w:val="006A6B61"/>
    <w:rsid w:val="006B3109"/>
    <w:rsid w:val="006B6BB6"/>
    <w:rsid w:val="006B6CA9"/>
    <w:rsid w:val="006C0D8F"/>
    <w:rsid w:val="006C18F5"/>
    <w:rsid w:val="006C1F59"/>
    <w:rsid w:val="006C7530"/>
    <w:rsid w:val="006C774D"/>
    <w:rsid w:val="006D03BA"/>
    <w:rsid w:val="006D16D3"/>
    <w:rsid w:val="006D51E9"/>
    <w:rsid w:val="006D53A4"/>
    <w:rsid w:val="006D5CCD"/>
    <w:rsid w:val="006E2987"/>
    <w:rsid w:val="006F4C66"/>
    <w:rsid w:val="00703F4D"/>
    <w:rsid w:val="007051BC"/>
    <w:rsid w:val="00705873"/>
    <w:rsid w:val="0070718C"/>
    <w:rsid w:val="007131E1"/>
    <w:rsid w:val="00714DD1"/>
    <w:rsid w:val="007173B0"/>
    <w:rsid w:val="0072159B"/>
    <w:rsid w:val="00722AA1"/>
    <w:rsid w:val="007252BD"/>
    <w:rsid w:val="00730156"/>
    <w:rsid w:val="00732E5F"/>
    <w:rsid w:val="0073387A"/>
    <w:rsid w:val="007431EB"/>
    <w:rsid w:val="00743674"/>
    <w:rsid w:val="007456A6"/>
    <w:rsid w:val="007477FA"/>
    <w:rsid w:val="0075068E"/>
    <w:rsid w:val="00751962"/>
    <w:rsid w:val="00754A54"/>
    <w:rsid w:val="0075712A"/>
    <w:rsid w:val="00760370"/>
    <w:rsid w:val="007613E7"/>
    <w:rsid w:val="00762757"/>
    <w:rsid w:val="00766055"/>
    <w:rsid w:val="007723FA"/>
    <w:rsid w:val="00773A5C"/>
    <w:rsid w:val="00775F16"/>
    <w:rsid w:val="00777FCD"/>
    <w:rsid w:val="007833C2"/>
    <w:rsid w:val="00783B56"/>
    <w:rsid w:val="00791379"/>
    <w:rsid w:val="0079141E"/>
    <w:rsid w:val="00791765"/>
    <w:rsid w:val="00792267"/>
    <w:rsid w:val="007926E5"/>
    <w:rsid w:val="0079310A"/>
    <w:rsid w:val="007A3835"/>
    <w:rsid w:val="007A62C9"/>
    <w:rsid w:val="007B7DF6"/>
    <w:rsid w:val="007C10A6"/>
    <w:rsid w:val="007C2B26"/>
    <w:rsid w:val="007C3821"/>
    <w:rsid w:val="007C542F"/>
    <w:rsid w:val="007D2795"/>
    <w:rsid w:val="007D3BF2"/>
    <w:rsid w:val="007D3FA9"/>
    <w:rsid w:val="007D49AC"/>
    <w:rsid w:val="007E205A"/>
    <w:rsid w:val="007E2163"/>
    <w:rsid w:val="007E3784"/>
    <w:rsid w:val="007E3BC3"/>
    <w:rsid w:val="007E4607"/>
    <w:rsid w:val="007E6483"/>
    <w:rsid w:val="007F2C59"/>
    <w:rsid w:val="007F35EA"/>
    <w:rsid w:val="007F41C0"/>
    <w:rsid w:val="007F41F4"/>
    <w:rsid w:val="007F7F67"/>
    <w:rsid w:val="008019D2"/>
    <w:rsid w:val="0080200D"/>
    <w:rsid w:val="0080407A"/>
    <w:rsid w:val="00804BA6"/>
    <w:rsid w:val="008053F2"/>
    <w:rsid w:val="00806CC5"/>
    <w:rsid w:val="00807F6A"/>
    <w:rsid w:val="0081236F"/>
    <w:rsid w:val="008172E4"/>
    <w:rsid w:val="00823FEF"/>
    <w:rsid w:val="00825AFA"/>
    <w:rsid w:val="0082610F"/>
    <w:rsid w:val="008268EF"/>
    <w:rsid w:val="00827606"/>
    <w:rsid w:val="008279B8"/>
    <w:rsid w:val="00832C50"/>
    <w:rsid w:val="0083341D"/>
    <w:rsid w:val="008337DD"/>
    <w:rsid w:val="00835B82"/>
    <w:rsid w:val="008368F6"/>
    <w:rsid w:val="00836DFB"/>
    <w:rsid w:val="008376C7"/>
    <w:rsid w:val="00837BC7"/>
    <w:rsid w:val="00840328"/>
    <w:rsid w:val="008439D9"/>
    <w:rsid w:val="00843F14"/>
    <w:rsid w:val="00856473"/>
    <w:rsid w:val="00857E8F"/>
    <w:rsid w:val="0086103F"/>
    <w:rsid w:val="00862A48"/>
    <w:rsid w:val="00863C09"/>
    <w:rsid w:val="00865421"/>
    <w:rsid w:val="00867F3F"/>
    <w:rsid w:val="0087346C"/>
    <w:rsid w:val="00873602"/>
    <w:rsid w:val="008810A4"/>
    <w:rsid w:val="00882401"/>
    <w:rsid w:val="00882CF3"/>
    <w:rsid w:val="00883E69"/>
    <w:rsid w:val="0088653A"/>
    <w:rsid w:val="008869A8"/>
    <w:rsid w:val="00891191"/>
    <w:rsid w:val="008944A2"/>
    <w:rsid w:val="00897A0C"/>
    <w:rsid w:val="008A4DBC"/>
    <w:rsid w:val="008A591A"/>
    <w:rsid w:val="008A797B"/>
    <w:rsid w:val="008B07F3"/>
    <w:rsid w:val="008B17B6"/>
    <w:rsid w:val="008B3AA3"/>
    <w:rsid w:val="008B3F7C"/>
    <w:rsid w:val="008B59C2"/>
    <w:rsid w:val="008C044B"/>
    <w:rsid w:val="008C0BF5"/>
    <w:rsid w:val="008C0C3A"/>
    <w:rsid w:val="008C2A71"/>
    <w:rsid w:val="008C3156"/>
    <w:rsid w:val="008C38FD"/>
    <w:rsid w:val="008C72FB"/>
    <w:rsid w:val="008C7922"/>
    <w:rsid w:val="008D1CA3"/>
    <w:rsid w:val="008D2379"/>
    <w:rsid w:val="008D238A"/>
    <w:rsid w:val="008D33E9"/>
    <w:rsid w:val="008D50C2"/>
    <w:rsid w:val="008E1ED0"/>
    <w:rsid w:val="008E36E0"/>
    <w:rsid w:val="008F185D"/>
    <w:rsid w:val="008F1BC7"/>
    <w:rsid w:val="008F2D98"/>
    <w:rsid w:val="008F3A53"/>
    <w:rsid w:val="008F5637"/>
    <w:rsid w:val="008F569B"/>
    <w:rsid w:val="008F6D1E"/>
    <w:rsid w:val="00903726"/>
    <w:rsid w:val="00903BFD"/>
    <w:rsid w:val="00903C3E"/>
    <w:rsid w:val="00904168"/>
    <w:rsid w:val="0090648D"/>
    <w:rsid w:val="00907DFA"/>
    <w:rsid w:val="009112B9"/>
    <w:rsid w:val="00915DB0"/>
    <w:rsid w:val="0092080D"/>
    <w:rsid w:val="009215FE"/>
    <w:rsid w:val="009221B9"/>
    <w:rsid w:val="00924144"/>
    <w:rsid w:val="00925101"/>
    <w:rsid w:val="00927150"/>
    <w:rsid w:val="00932901"/>
    <w:rsid w:val="00932B9A"/>
    <w:rsid w:val="00933563"/>
    <w:rsid w:val="0093518A"/>
    <w:rsid w:val="00941433"/>
    <w:rsid w:val="0094217B"/>
    <w:rsid w:val="00944CE6"/>
    <w:rsid w:val="00946E0C"/>
    <w:rsid w:val="00947610"/>
    <w:rsid w:val="00951FF7"/>
    <w:rsid w:val="00961B01"/>
    <w:rsid w:val="009641F4"/>
    <w:rsid w:val="00965D2F"/>
    <w:rsid w:val="00973622"/>
    <w:rsid w:val="0097574B"/>
    <w:rsid w:val="00976634"/>
    <w:rsid w:val="00977E4A"/>
    <w:rsid w:val="00980B58"/>
    <w:rsid w:val="00985B67"/>
    <w:rsid w:val="00985CA9"/>
    <w:rsid w:val="009912AD"/>
    <w:rsid w:val="00992D7F"/>
    <w:rsid w:val="00994322"/>
    <w:rsid w:val="009A2E23"/>
    <w:rsid w:val="009A3DF9"/>
    <w:rsid w:val="009A47A3"/>
    <w:rsid w:val="009A5107"/>
    <w:rsid w:val="009A5207"/>
    <w:rsid w:val="009A5552"/>
    <w:rsid w:val="009B2A6E"/>
    <w:rsid w:val="009B56B8"/>
    <w:rsid w:val="009B5F09"/>
    <w:rsid w:val="009B7986"/>
    <w:rsid w:val="009C14CC"/>
    <w:rsid w:val="009C5ED4"/>
    <w:rsid w:val="009C6EB2"/>
    <w:rsid w:val="009C7F1E"/>
    <w:rsid w:val="009D107A"/>
    <w:rsid w:val="009D6388"/>
    <w:rsid w:val="009D7D64"/>
    <w:rsid w:val="009E3335"/>
    <w:rsid w:val="009E3A02"/>
    <w:rsid w:val="009E3AA6"/>
    <w:rsid w:val="009E42A9"/>
    <w:rsid w:val="00A00C3B"/>
    <w:rsid w:val="00A00E08"/>
    <w:rsid w:val="00A01372"/>
    <w:rsid w:val="00A02D6A"/>
    <w:rsid w:val="00A03520"/>
    <w:rsid w:val="00A047B1"/>
    <w:rsid w:val="00A055A2"/>
    <w:rsid w:val="00A06F28"/>
    <w:rsid w:val="00A07050"/>
    <w:rsid w:val="00A161EA"/>
    <w:rsid w:val="00A17037"/>
    <w:rsid w:val="00A20B86"/>
    <w:rsid w:val="00A22175"/>
    <w:rsid w:val="00A24A54"/>
    <w:rsid w:val="00A24A62"/>
    <w:rsid w:val="00A2545D"/>
    <w:rsid w:val="00A25966"/>
    <w:rsid w:val="00A32409"/>
    <w:rsid w:val="00A379B4"/>
    <w:rsid w:val="00A43F4E"/>
    <w:rsid w:val="00A453A0"/>
    <w:rsid w:val="00A53FC6"/>
    <w:rsid w:val="00A606F9"/>
    <w:rsid w:val="00A61334"/>
    <w:rsid w:val="00A6134D"/>
    <w:rsid w:val="00A636A5"/>
    <w:rsid w:val="00A67000"/>
    <w:rsid w:val="00A70A03"/>
    <w:rsid w:val="00A7234A"/>
    <w:rsid w:val="00A75CE4"/>
    <w:rsid w:val="00A76271"/>
    <w:rsid w:val="00A8000C"/>
    <w:rsid w:val="00A84455"/>
    <w:rsid w:val="00A850A8"/>
    <w:rsid w:val="00A8711D"/>
    <w:rsid w:val="00A925A7"/>
    <w:rsid w:val="00A92C93"/>
    <w:rsid w:val="00A9628C"/>
    <w:rsid w:val="00AA0AFA"/>
    <w:rsid w:val="00AA42DE"/>
    <w:rsid w:val="00AA7D64"/>
    <w:rsid w:val="00AB0603"/>
    <w:rsid w:val="00AB1DD9"/>
    <w:rsid w:val="00AB27E0"/>
    <w:rsid w:val="00AB28F2"/>
    <w:rsid w:val="00AB3DAA"/>
    <w:rsid w:val="00AB44A0"/>
    <w:rsid w:val="00AB6469"/>
    <w:rsid w:val="00AB7D7E"/>
    <w:rsid w:val="00AC4198"/>
    <w:rsid w:val="00AC494D"/>
    <w:rsid w:val="00AD0BA2"/>
    <w:rsid w:val="00AE17BD"/>
    <w:rsid w:val="00AE2330"/>
    <w:rsid w:val="00AF729C"/>
    <w:rsid w:val="00B06D4F"/>
    <w:rsid w:val="00B104FB"/>
    <w:rsid w:val="00B10C22"/>
    <w:rsid w:val="00B125AB"/>
    <w:rsid w:val="00B173EA"/>
    <w:rsid w:val="00B2506C"/>
    <w:rsid w:val="00B267FE"/>
    <w:rsid w:val="00B30EB7"/>
    <w:rsid w:val="00B33FCC"/>
    <w:rsid w:val="00B34614"/>
    <w:rsid w:val="00B359D6"/>
    <w:rsid w:val="00B43676"/>
    <w:rsid w:val="00B43DC3"/>
    <w:rsid w:val="00B46A0E"/>
    <w:rsid w:val="00B47FCF"/>
    <w:rsid w:val="00B52FDE"/>
    <w:rsid w:val="00B61BF6"/>
    <w:rsid w:val="00B61EDC"/>
    <w:rsid w:val="00B63CD0"/>
    <w:rsid w:val="00B647EE"/>
    <w:rsid w:val="00B64BD1"/>
    <w:rsid w:val="00B661F8"/>
    <w:rsid w:val="00B70C6B"/>
    <w:rsid w:val="00B72928"/>
    <w:rsid w:val="00B735D6"/>
    <w:rsid w:val="00B76005"/>
    <w:rsid w:val="00B7707A"/>
    <w:rsid w:val="00B8107F"/>
    <w:rsid w:val="00B815ED"/>
    <w:rsid w:val="00B82F1D"/>
    <w:rsid w:val="00B8426A"/>
    <w:rsid w:val="00B84744"/>
    <w:rsid w:val="00B849FF"/>
    <w:rsid w:val="00B87DA4"/>
    <w:rsid w:val="00B90D36"/>
    <w:rsid w:val="00B95249"/>
    <w:rsid w:val="00B95867"/>
    <w:rsid w:val="00B9628A"/>
    <w:rsid w:val="00BA0DD1"/>
    <w:rsid w:val="00BA12C9"/>
    <w:rsid w:val="00BA54E2"/>
    <w:rsid w:val="00BB0D30"/>
    <w:rsid w:val="00BB433E"/>
    <w:rsid w:val="00BB4B26"/>
    <w:rsid w:val="00BB54EA"/>
    <w:rsid w:val="00BC05E0"/>
    <w:rsid w:val="00BC1643"/>
    <w:rsid w:val="00BC5100"/>
    <w:rsid w:val="00BC578D"/>
    <w:rsid w:val="00BD2CC4"/>
    <w:rsid w:val="00BE0848"/>
    <w:rsid w:val="00BE1919"/>
    <w:rsid w:val="00BE4D78"/>
    <w:rsid w:val="00BE7465"/>
    <w:rsid w:val="00BE7B6E"/>
    <w:rsid w:val="00BE7B81"/>
    <w:rsid w:val="00BF29DE"/>
    <w:rsid w:val="00BF7A25"/>
    <w:rsid w:val="00C0370B"/>
    <w:rsid w:val="00C12B38"/>
    <w:rsid w:val="00C13948"/>
    <w:rsid w:val="00C346D7"/>
    <w:rsid w:val="00C362A3"/>
    <w:rsid w:val="00C40083"/>
    <w:rsid w:val="00C4267E"/>
    <w:rsid w:val="00C44AFB"/>
    <w:rsid w:val="00C550A7"/>
    <w:rsid w:val="00C62DC9"/>
    <w:rsid w:val="00C63F2A"/>
    <w:rsid w:val="00C64071"/>
    <w:rsid w:val="00C65236"/>
    <w:rsid w:val="00C66683"/>
    <w:rsid w:val="00C67D10"/>
    <w:rsid w:val="00C67D20"/>
    <w:rsid w:val="00C7080D"/>
    <w:rsid w:val="00C72CE2"/>
    <w:rsid w:val="00C75CCF"/>
    <w:rsid w:val="00C76013"/>
    <w:rsid w:val="00C861C4"/>
    <w:rsid w:val="00C9123E"/>
    <w:rsid w:val="00C93A80"/>
    <w:rsid w:val="00C97F8D"/>
    <w:rsid w:val="00CA20E2"/>
    <w:rsid w:val="00CA278F"/>
    <w:rsid w:val="00CA2A63"/>
    <w:rsid w:val="00CA2F1B"/>
    <w:rsid w:val="00CA3E6C"/>
    <w:rsid w:val="00CA63AF"/>
    <w:rsid w:val="00CA77E2"/>
    <w:rsid w:val="00CB25FF"/>
    <w:rsid w:val="00CB51FF"/>
    <w:rsid w:val="00CB6D36"/>
    <w:rsid w:val="00CB754A"/>
    <w:rsid w:val="00CC51E7"/>
    <w:rsid w:val="00CC537E"/>
    <w:rsid w:val="00CD1DFE"/>
    <w:rsid w:val="00CD2081"/>
    <w:rsid w:val="00CE139E"/>
    <w:rsid w:val="00CE2C0F"/>
    <w:rsid w:val="00CE5310"/>
    <w:rsid w:val="00D02A3F"/>
    <w:rsid w:val="00D10526"/>
    <w:rsid w:val="00D11DCB"/>
    <w:rsid w:val="00D11FC1"/>
    <w:rsid w:val="00D227FD"/>
    <w:rsid w:val="00D27AD8"/>
    <w:rsid w:val="00D31AE7"/>
    <w:rsid w:val="00D34797"/>
    <w:rsid w:val="00D34C25"/>
    <w:rsid w:val="00D35E92"/>
    <w:rsid w:val="00D37260"/>
    <w:rsid w:val="00D409F4"/>
    <w:rsid w:val="00D46276"/>
    <w:rsid w:val="00D46E16"/>
    <w:rsid w:val="00D50746"/>
    <w:rsid w:val="00D52333"/>
    <w:rsid w:val="00D523A3"/>
    <w:rsid w:val="00D54AD7"/>
    <w:rsid w:val="00D619C2"/>
    <w:rsid w:val="00D661DD"/>
    <w:rsid w:val="00D704A5"/>
    <w:rsid w:val="00D73B14"/>
    <w:rsid w:val="00D812BF"/>
    <w:rsid w:val="00D845FA"/>
    <w:rsid w:val="00D84753"/>
    <w:rsid w:val="00D84D4B"/>
    <w:rsid w:val="00D85F99"/>
    <w:rsid w:val="00D878D1"/>
    <w:rsid w:val="00D90D64"/>
    <w:rsid w:val="00D913F8"/>
    <w:rsid w:val="00D93499"/>
    <w:rsid w:val="00D96726"/>
    <w:rsid w:val="00DA0A66"/>
    <w:rsid w:val="00DA2A04"/>
    <w:rsid w:val="00DA47A7"/>
    <w:rsid w:val="00DA4866"/>
    <w:rsid w:val="00DA5445"/>
    <w:rsid w:val="00DA57F8"/>
    <w:rsid w:val="00DA7014"/>
    <w:rsid w:val="00DA7BEC"/>
    <w:rsid w:val="00DB4926"/>
    <w:rsid w:val="00DB50E9"/>
    <w:rsid w:val="00DB6099"/>
    <w:rsid w:val="00DC37D1"/>
    <w:rsid w:val="00DC3E32"/>
    <w:rsid w:val="00DC50B0"/>
    <w:rsid w:val="00DC664C"/>
    <w:rsid w:val="00DD2186"/>
    <w:rsid w:val="00DD35F5"/>
    <w:rsid w:val="00DD3AA3"/>
    <w:rsid w:val="00DD4497"/>
    <w:rsid w:val="00DD5633"/>
    <w:rsid w:val="00DD5977"/>
    <w:rsid w:val="00DD5CA0"/>
    <w:rsid w:val="00DD7DD2"/>
    <w:rsid w:val="00DE64CD"/>
    <w:rsid w:val="00DE7D12"/>
    <w:rsid w:val="00DF2D09"/>
    <w:rsid w:val="00DF5632"/>
    <w:rsid w:val="00DF68F5"/>
    <w:rsid w:val="00DF68FE"/>
    <w:rsid w:val="00DF6FB7"/>
    <w:rsid w:val="00E03317"/>
    <w:rsid w:val="00E04109"/>
    <w:rsid w:val="00E05AD9"/>
    <w:rsid w:val="00E066F3"/>
    <w:rsid w:val="00E105B6"/>
    <w:rsid w:val="00E112BB"/>
    <w:rsid w:val="00E115FB"/>
    <w:rsid w:val="00E12A1A"/>
    <w:rsid w:val="00E14791"/>
    <w:rsid w:val="00E15C12"/>
    <w:rsid w:val="00E15F6A"/>
    <w:rsid w:val="00E175BF"/>
    <w:rsid w:val="00E20191"/>
    <w:rsid w:val="00E213C4"/>
    <w:rsid w:val="00E22186"/>
    <w:rsid w:val="00E23DA0"/>
    <w:rsid w:val="00E27BC0"/>
    <w:rsid w:val="00E34BD5"/>
    <w:rsid w:val="00E404D9"/>
    <w:rsid w:val="00E40A16"/>
    <w:rsid w:val="00E40E4A"/>
    <w:rsid w:val="00E433D7"/>
    <w:rsid w:val="00E44BD5"/>
    <w:rsid w:val="00E46B4F"/>
    <w:rsid w:val="00E505A6"/>
    <w:rsid w:val="00E5098A"/>
    <w:rsid w:val="00E50D71"/>
    <w:rsid w:val="00E516C3"/>
    <w:rsid w:val="00E52782"/>
    <w:rsid w:val="00E54343"/>
    <w:rsid w:val="00E54839"/>
    <w:rsid w:val="00E575FC"/>
    <w:rsid w:val="00E60183"/>
    <w:rsid w:val="00E62F4B"/>
    <w:rsid w:val="00E63666"/>
    <w:rsid w:val="00E651B5"/>
    <w:rsid w:val="00E65C18"/>
    <w:rsid w:val="00E66780"/>
    <w:rsid w:val="00E668B2"/>
    <w:rsid w:val="00E739F2"/>
    <w:rsid w:val="00E757B6"/>
    <w:rsid w:val="00E758D1"/>
    <w:rsid w:val="00E76377"/>
    <w:rsid w:val="00E810F3"/>
    <w:rsid w:val="00E81C53"/>
    <w:rsid w:val="00E85879"/>
    <w:rsid w:val="00E910A5"/>
    <w:rsid w:val="00E949FA"/>
    <w:rsid w:val="00E95EAC"/>
    <w:rsid w:val="00E96872"/>
    <w:rsid w:val="00EA03E7"/>
    <w:rsid w:val="00EA1C74"/>
    <w:rsid w:val="00EA773D"/>
    <w:rsid w:val="00EB482E"/>
    <w:rsid w:val="00EB619F"/>
    <w:rsid w:val="00EB676C"/>
    <w:rsid w:val="00EC7E1D"/>
    <w:rsid w:val="00ED3F64"/>
    <w:rsid w:val="00ED7024"/>
    <w:rsid w:val="00EE497C"/>
    <w:rsid w:val="00EE4B1F"/>
    <w:rsid w:val="00EE631B"/>
    <w:rsid w:val="00EE6C59"/>
    <w:rsid w:val="00EF1850"/>
    <w:rsid w:val="00EF3925"/>
    <w:rsid w:val="00EF5C09"/>
    <w:rsid w:val="00F00455"/>
    <w:rsid w:val="00F00EF1"/>
    <w:rsid w:val="00F04832"/>
    <w:rsid w:val="00F06D35"/>
    <w:rsid w:val="00F070A7"/>
    <w:rsid w:val="00F165D1"/>
    <w:rsid w:val="00F1671E"/>
    <w:rsid w:val="00F16787"/>
    <w:rsid w:val="00F17B91"/>
    <w:rsid w:val="00F22901"/>
    <w:rsid w:val="00F25661"/>
    <w:rsid w:val="00F25AF5"/>
    <w:rsid w:val="00F318D3"/>
    <w:rsid w:val="00F34185"/>
    <w:rsid w:val="00F34C81"/>
    <w:rsid w:val="00F34E18"/>
    <w:rsid w:val="00F40AE6"/>
    <w:rsid w:val="00F41B8A"/>
    <w:rsid w:val="00F536E4"/>
    <w:rsid w:val="00F54222"/>
    <w:rsid w:val="00F5487C"/>
    <w:rsid w:val="00F5655E"/>
    <w:rsid w:val="00F56D34"/>
    <w:rsid w:val="00F615FC"/>
    <w:rsid w:val="00F61E18"/>
    <w:rsid w:val="00F66C60"/>
    <w:rsid w:val="00F70A4C"/>
    <w:rsid w:val="00F719F5"/>
    <w:rsid w:val="00F72292"/>
    <w:rsid w:val="00F73286"/>
    <w:rsid w:val="00F73C8D"/>
    <w:rsid w:val="00F7672B"/>
    <w:rsid w:val="00F85A44"/>
    <w:rsid w:val="00F908CE"/>
    <w:rsid w:val="00F92A43"/>
    <w:rsid w:val="00F945C2"/>
    <w:rsid w:val="00FA037D"/>
    <w:rsid w:val="00FA06D0"/>
    <w:rsid w:val="00FA1E56"/>
    <w:rsid w:val="00FA29FB"/>
    <w:rsid w:val="00FA631B"/>
    <w:rsid w:val="00FB0FEB"/>
    <w:rsid w:val="00FB39A6"/>
    <w:rsid w:val="00FB4888"/>
    <w:rsid w:val="00FB7A1D"/>
    <w:rsid w:val="00FB7D47"/>
    <w:rsid w:val="00FC1383"/>
    <w:rsid w:val="00FC2ED9"/>
    <w:rsid w:val="00FC4D40"/>
    <w:rsid w:val="00FD1957"/>
    <w:rsid w:val="00FD2440"/>
    <w:rsid w:val="00FD2C37"/>
    <w:rsid w:val="00FE2076"/>
    <w:rsid w:val="00FF07E1"/>
    <w:rsid w:val="00FF2549"/>
    <w:rsid w:val="00FF3562"/>
    <w:rsid w:val="00FF58C7"/>
    <w:rsid w:val="00FF6CEC"/>
    <w:rsid w:val="00FF760B"/>
    <w:rsid w:val="0339232B"/>
    <w:rsid w:val="04FA3659"/>
    <w:rsid w:val="0C7F4FF1"/>
    <w:rsid w:val="0E5C5481"/>
    <w:rsid w:val="1A138F69"/>
    <w:rsid w:val="1F995EE3"/>
    <w:rsid w:val="25D4E54A"/>
    <w:rsid w:val="3195D9A3"/>
    <w:rsid w:val="3B4443CD"/>
    <w:rsid w:val="4113973F"/>
    <w:rsid w:val="4D48DDE9"/>
    <w:rsid w:val="4F76240C"/>
    <w:rsid w:val="50F36F3B"/>
    <w:rsid w:val="576085B0"/>
    <w:rsid w:val="5BCA21BE"/>
    <w:rsid w:val="61A659E9"/>
    <w:rsid w:val="6A0EF3A2"/>
    <w:rsid w:val="6FF70DE9"/>
    <w:rsid w:val="71D41279"/>
    <w:rsid w:val="78C4EFA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2B31F"/>
  <w15:chartTrackingRefBased/>
  <w15:docId w15:val="{9789101A-09D9-46EE-8686-ED100337F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410D6"/>
  </w:style>
  <w:style w:type="paragraph" w:styleId="Pealkiri3">
    <w:name w:val="heading 3"/>
    <w:basedOn w:val="Normaallaad"/>
    <w:link w:val="Pealkiri3Mrk"/>
    <w:uiPriority w:val="9"/>
    <w:qFormat/>
    <w:rsid w:val="00182B91"/>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3410D6"/>
    <w:pPr>
      <w:spacing w:after="0" w:line="240" w:lineRule="auto"/>
    </w:pPr>
  </w:style>
  <w:style w:type="paragraph" w:styleId="Loendilik">
    <w:name w:val="List Paragraph"/>
    <w:basedOn w:val="Normaallaad"/>
    <w:uiPriority w:val="34"/>
    <w:qFormat/>
    <w:rsid w:val="003410D6"/>
    <w:pPr>
      <w:ind w:left="720"/>
      <w:contextualSpacing/>
    </w:pPr>
  </w:style>
  <w:style w:type="character" w:styleId="Kommentaariviide">
    <w:name w:val="annotation reference"/>
    <w:basedOn w:val="Liguvaikefont"/>
    <w:uiPriority w:val="99"/>
    <w:unhideWhenUsed/>
    <w:rsid w:val="003410D6"/>
    <w:rPr>
      <w:sz w:val="16"/>
      <w:szCs w:val="16"/>
    </w:rPr>
  </w:style>
  <w:style w:type="paragraph" w:styleId="Kommentaaritekst">
    <w:name w:val="annotation text"/>
    <w:basedOn w:val="Normaallaad"/>
    <w:link w:val="KommentaaritekstMrk"/>
    <w:uiPriority w:val="99"/>
    <w:unhideWhenUsed/>
    <w:rsid w:val="003410D6"/>
    <w:pPr>
      <w:spacing w:line="240" w:lineRule="auto"/>
    </w:pPr>
    <w:rPr>
      <w:sz w:val="20"/>
      <w:szCs w:val="20"/>
    </w:rPr>
  </w:style>
  <w:style w:type="character" w:customStyle="1" w:styleId="KommentaaritekstMrk">
    <w:name w:val="Kommentaari tekst Märk"/>
    <w:basedOn w:val="Liguvaikefont"/>
    <w:link w:val="Kommentaaritekst"/>
    <w:uiPriority w:val="99"/>
    <w:rsid w:val="003410D6"/>
    <w:rPr>
      <w:sz w:val="20"/>
      <w:szCs w:val="20"/>
    </w:rPr>
  </w:style>
  <w:style w:type="paragraph" w:styleId="Kommentaariteema">
    <w:name w:val="annotation subject"/>
    <w:basedOn w:val="Kommentaaritekst"/>
    <w:next w:val="Kommentaaritekst"/>
    <w:link w:val="KommentaariteemaMrk"/>
    <w:uiPriority w:val="99"/>
    <w:semiHidden/>
    <w:unhideWhenUsed/>
    <w:rsid w:val="003410D6"/>
    <w:rPr>
      <w:b/>
      <w:bCs/>
    </w:rPr>
  </w:style>
  <w:style w:type="character" w:customStyle="1" w:styleId="KommentaariteemaMrk">
    <w:name w:val="Kommentaari teema Märk"/>
    <w:basedOn w:val="KommentaaritekstMrk"/>
    <w:link w:val="Kommentaariteema"/>
    <w:uiPriority w:val="99"/>
    <w:semiHidden/>
    <w:rsid w:val="003410D6"/>
    <w:rPr>
      <w:b/>
      <w:bCs/>
      <w:sz w:val="20"/>
      <w:szCs w:val="20"/>
    </w:rPr>
  </w:style>
  <w:style w:type="paragraph" w:styleId="Jutumullitekst">
    <w:name w:val="Balloon Text"/>
    <w:basedOn w:val="Normaallaad"/>
    <w:link w:val="JutumullitekstMrk"/>
    <w:uiPriority w:val="99"/>
    <w:semiHidden/>
    <w:unhideWhenUsed/>
    <w:rsid w:val="003410D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410D6"/>
    <w:rPr>
      <w:rFonts w:ascii="Segoe UI" w:hAnsi="Segoe UI" w:cs="Segoe UI"/>
      <w:sz w:val="18"/>
      <w:szCs w:val="18"/>
    </w:rPr>
  </w:style>
  <w:style w:type="paragraph" w:customStyle="1" w:styleId="Default">
    <w:name w:val="Default"/>
    <w:rsid w:val="003410D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3410D6"/>
    <w:pPr>
      <w:widowControl w:val="0"/>
      <w:suppressAutoHyphens/>
      <w:autoSpaceDN w:val="0"/>
      <w:spacing w:after="0" w:line="240" w:lineRule="auto"/>
    </w:pPr>
    <w:rPr>
      <w:rFonts w:ascii="Times New Roman" w:eastAsia="Arial Unicode MS" w:hAnsi="Times New Roman" w:cs="Tahoma"/>
      <w:kern w:val="3"/>
      <w:sz w:val="24"/>
      <w:szCs w:val="24"/>
      <w:lang w:eastAsia="et-EE"/>
    </w:rPr>
  </w:style>
  <w:style w:type="paragraph" w:styleId="Pis">
    <w:name w:val="header"/>
    <w:basedOn w:val="Normaallaad"/>
    <w:link w:val="PisMrk"/>
    <w:uiPriority w:val="99"/>
    <w:unhideWhenUsed/>
    <w:rsid w:val="00C67D10"/>
    <w:pPr>
      <w:tabs>
        <w:tab w:val="center" w:pos="4536"/>
        <w:tab w:val="right" w:pos="9072"/>
      </w:tabs>
      <w:spacing w:after="0" w:line="240" w:lineRule="auto"/>
    </w:pPr>
  </w:style>
  <w:style w:type="character" w:customStyle="1" w:styleId="PisMrk">
    <w:name w:val="Päis Märk"/>
    <w:basedOn w:val="Liguvaikefont"/>
    <w:link w:val="Pis"/>
    <w:uiPriority w:val="99"/>
    <w:rsid w:val="00C67D10"/>
  </w:style>
  <w:style w:type="paragraph" w:styleId="Jalus">
    <w:name w:val="footer"/>
    <w:basedOn w:val="Normaallaad"/>
    <w:link w:val="JalusMrk"/>
    <w:uiPriority w:val="99"/>
    <w:unhideWhenUsed/>
    <w:rsid w:val="00C67D10"/>
    <w:pPr>
      <w:tabs>
        <w:tab w:val="center" w:pos="4536"/>
        <w:tab w:val="right" w:pos="9072"/>
      </w:tabs>
      <w:spacing w:after="0" w:line="240" w:lineRule="auto"/>
    </w:pPr>
  </w:style>
  <w:style w:type="character" w:customStyle="1" w:styleId="JalusMrk">
    <w:name w:val="Jalus Märk"/>
    <w:basedOn w:val="Liguvaikefont"/>
    <w:link w:val="Jalus"/>
    <w:uiPriority w:val="99"/>
    <w:rsid w:val="00C67D10"/>
  </w:style>
  <w:style w:type="character" w:customStyle="1" w:styleId="Pealkiri3Mrk">
    <w:name w:val="Pealkiri 3 Märk"/>
    <w:basedOn w:val="Liguvaikefont"/>
    <w:link w:val="Pealkiri3"/>
    <w:uiPriority w:val="9"/>
    <w:rsid w:val="00182B91"/>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182B91"/>
    <w:rPr>
      <w:b/>
      <w:bCs/>
    </w:rPr>
  </w:style>
  <w:style w:type="paragraph" w:styleId="Normaallaadveeb">
    <w:name w:val="Normal (Web)"/>
    <w:basedOn w:val="Normaallaad"/>
    <w:uiPriority w:val="99"/>
    <w:semiHidden/>
    <w:unhideWhenUsed/>
    <w:rsid w:val="00182B91"/>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tyhik">
    <w:name w:val="tyhik"/>
    <w:basedOn w:val="Liguvaikefont"/>
    <w:rsid w:val="00182B91"/>
  </w:style>
  <w:style w:type="character" w:styleId="Hperlink">
    <w:name w:val="Hyperlink"/>
    <w:basedOn w:val="Liguvaikefont"/>
    <w:uiPriority w:val="99"/>
    <w:unhideWhenUsed/>
    <w:rsid w:val="00182B91"/>
    <w:rPr>
      <w:color w:val="0000FF"/>
      <w:u w:val="single"/>
    </w:rPr>
  </w:style>
  <w:style w:type="paragraph" w:styleId="Redaktsioon">
    <w:name w:val="Revision"/>
    <w:hidden/>
    <w:uiPriority w:val="99"/>
    <w:semiHidden/>
    <w:rsid w:val="00182B91"/>
    <w:pPr>
      <w:spacing w:after="0" w:line="240" w:lineRule="auto"/>
    </w:pPr>
  </w:style>
  <w:style w:type="character" w:customStyle="1" w:styleId="UnresolvedMention1">
    <w:name w:val="Unresolved Mention1"/>
    <w:basedOn w:val="Liguvaikefont"/>
    <w:uiPriority w:val="99"/>
    <w:semiHidden/>
    <w:unhideWhenUsed/>
    <w:rsid w:val="00743674"/>
    <w:rPr>
      <w:color w:val="605E5C"/>
      <w:shd w:val="clear" w:color="auto" w:fill="E1DFDD"/>
    </w:rPr>
  </w:style>
  <w:style w:type="character" w:styleId="Lahendamatamainimine">
    <w:name w:val="Unresolved Mention"/>
    <w:basedOn w:val="Liguvaikefont"/>
    <w:uiPriority w:val="99"/>
    <w:semiHidden/>
    <w:unhideWhenUsed/>
    <w:rsid w:val="0033620F"/>
    <w:rPr>
      <w:color w:val="605E5C"/>
      <w:shd w:val="clear" w:color="auto" w:fill="E1DFDD"/>
    </w:rPr>
  </w:style>
  <w:style w:type="paragraph" w:customStyle="1" w:styleId="pf0">
    <w:name w:val="pf0"/>
    <w:basedOn w:val="Normaallaad"/>
    <w:rsid w:val="002D2334"/>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Liguvaikefont"/>
    <w:rsid w:val="002D2334"/>
    <w:rPr>
      <w:rFonts w:ascii="Segoe UI" w:hAnsi="Segoe UI" w:cs="Segoe UI" w:hint="default"/>
      <w:b/>
      <w:bCs/>
      <w:sz w:val="18"/>
      <w:szCs w:val="18"/>
    </w:rPr>
  </w:style>
  <w:style w:type="character" w:customStyle="1" w:styleId="cf21">
    <w:name w:val="cf21"/>
    <w:basedOn w:val="Liguvaikefont"/>
    <w:rsid w:val="002D233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265233">
      <w:bodyDiv w:val="1"/>
      <w:marLeft w:val="0"/>
      <w:marRight w:val="0"/>
      <w:marTop w:val="0"/>
      <w:marBottom w:val="0"/>
      <w:divBdr>
        <w:top w:val="none" w:sz="0" w:space="0" w:color="auto"/>
        <w:left w:val="none" w:sz="0" w:space="0" w:color="auto"/>
        <w:bottom w:val="none" w:sz="0" w:space="0" w:color="auto"/>
        <w:right w:val="none" w:sz="0" w:space="0" w:color="auto"/>
      </w:divBdr>
    </w:div>
    <w:div w:id="503593202">
      <w:bodyDiv w:val="1"/>
      <w:marLeft w:val="0"/>
      <w:marRight w:val="0"/>
      <w:marTop w:val="0"/>
      <w:marBottom w:val="0"/>
      <w:divBdr>
        <w:top w:val="none" w:sz="0" w:space="0" w:color="auto"/>
        <w:left w:val="none" w:sz="0" w:space="0" w:color="auto"/>
        <w:bottom w:val="none" w:sz="0" w:space="0" w:color="auto"/>
        <w:right w:val="none" w:sz="0" w:space="0" w:color="auto"/>
      </w:divBdr>
    </w:div>
    <w:div w:id="574974602">
      <w:bodyDiv w:val="1"/>
      <w:marLeft w:val="0"/>
      <w:marRight w:val="0"/>
      <w:marTop w:val="0"/>
      <w:marBottom w:val="0"/>
      <w:divBdr>
        <w:top w:val="none" w:sz="0" w:space="0" w:color="auto"/>
        <w:left w:val="none" w:sz="0" w:space="0" w:color="auto"/>
        <w:bottom w:val="none" w:sz="0" w:space="0" w:color="auto"/>
        <w:right w:val="none" w:sz="0" w:space="0" w:color="auto"/>
      </w:divBdr>
    </w:div>
    <w:div w:id="769083271">
      <w:bodyDiv w:val="1"/>
      <w:marLeft w:val="0"/>
      <w:marRight w:val="0"/>
      <w:marTop w:val="0"/>
      <w:marBottom w:val="0"/>
      <w:divBdr>
        <w:top w:val="none" w:sz="0" w:space="0" w:color="auto"/>
        <w:left w:val="none" w:sz="0" w:space="0" w:color="auto"/>
        <w:bottom w:val="none" w:sz="0" w:space="0" w:color="auto"/>
        <w:right w:val="none" w:sz="0" w:space="0" w:color="auto"/>
      </w:divBdr>
    </w:div>
    <w:div w:id="1002052431">
      <w:bodyDiv w:val="1"/>
      <w:marLeft w:val="0"/>
      <w:marRight w:val="0"/>
      <w:marTop w:val="0"/>
      <w:marBottom w:val="0"/>
      <w:divBdr>
        <w:top w:val="none" w:sz="0" w:space="0" w:color="auto"/>
        <w:left w:val="none" w:sz="0" w:space="0" w:color="auto"/>
        <w:bottom w:val="none" w:sz="0" w:space="0" w:color="auto"/>
        <w:right w:val="none" w:sz="0" w:space="0" w:color="auto"/>
      </w:divBdr>
    </w:div>
    <w:div w:id="1162232850">
      <w:bodyDiv w:val="1"/>
      <w:marLeft w:val="0"/>
      <w:marRight w:val="0"/>
      <w:marTop w:val="0"/>
      <w:marBottom w:val="0"/>
      <w:divBdr>
        <w:top w:val="none" w:sz="0" w:space="0" w:color="auto"/>
        <w:left w:val="none" w:sz="0" w:space="0" w:color="auto"/>
        <w:bottom w:val="none" w:sz="0" w:space="0" w:color="auto"/>
        <w:right w:val="none" w:sz="0" w:space="0" w:color="auto"/>
      </w:divBdr>
    </w:div>
    <w:div w:id="1221404172">
      <w:bodyDiv w:val="1"/>
      <w:marLeft w:val="0"/>
      <w:marRight w:val="0"/>
      <w:marTop w:val="0"/>
      <w:marBottom w:val="0"/>
      <w:divBdr>
        <w:top w:val="none" w:sz="0" w:space="0" w:color="auto"/>
        <w:left w:val="none" w:sz="0" w:space="0" w:color="auto"/>
        <w:bottom w:val="none" w:sz="0" w:space="0" w:color="auto"/>
        <w:right w:val="none" w:sz="0" w:space="0" w:color="auto"/>
      </w:divBdr>
    </w:div>
    <w:div w:id="1280184082">
      <w:bodyDiv w:val="1"/>
      <w:marLeft w:val="0"/>
      <w:marRight w:val="0"/>
      <w:marTop w:val="0"/>
      <w:marBottom w:val="0"/>
      <w:divBdr>
        <w:top w:val="none" w:sz="0" w:space="0" w:color="auto"/>
        <w:left w:val="none" w:sz="0" w:space="0" w:color="auto"/>
        <w:bottom w:val="none" w:sz="0" w:space="0" w:color="auto"/>
        <w:right w:val="none" w:sz="0" w:space="0" w:color="auto"/>
      </w:divBdr>
      <w:divsChild>
        <w:div w:id="1834711347">
          <w:marLeft w:val="0"/>
          <w:marRight w:val="0"/>
          <w:marTop w:val="300"/>
          <w:marBottom w:val="0"/>
          <w:divBdr>
            <w:top w:val="none" w:sz="0" w:space="0" w:color="auto"/>
            <w:left w:val="none" w:sz="0" w:space="0" w:color="auto"/>
            <w:bottom w:val="none" w:sz="0" w:space="0" w:color="auto"/>
            <w:right w:val="none" w:sz="0" w:space="0" w:color="auto"/>
          </w:divBdr>
        </w:div>
      </w:divsChild>
    </w:div>
    <w:div w:id="1313829568">
      <w:bodyDiv w:val="1"/>
      <w:marLeft w:val="0"/>
      <w:marRight w:val="0"/>
      <w:marTop w:val="0"/>
      <w:marBottom w:val="0"/>
      <w:divBdr>
        <w:top w:val="none" w:sz="0" w:space="0" w:color="auto"/>
        <w:left w:val="none" w:sz="0" w:space="0" w:color="auto"/>
        <w:bottom w:val="none" w:sz="0" w:space="0" w:color="auto"/>
        <w:right w:val="none" w:sz="0" w:space="0" w:color="auto"/>
      </w:divBdr>
    </w:div>
    <w:div w:id="1347898815">
      <w:bodyDiv w:val="1"/>
      <w:marLeft w:val="0"/>
      <w:marRight w:val="0"/>
      <w:marTop w:val="0"/>
      <w:marBottom w:val="0"/>
      <w:divBdr>
        <w:top w:val="none" w:sz="0" w:space="0" w:color="auto"/>
        <w:left w:val="none" w:sz="0" w:space="0" w:color="auto"/>
        <w:bottom w:val="none" w:sz="0" w:space="0" w:color="auto"/>
        <w:right w:val="none" w:sz="0" w:space="0" w:color="auto"/>
      </w:divBdr>
    </w:div>
    <w:div w:id="1890217154">
      <w:bodyDiv w:val="1"/>
      <w:marLeft w:val="0"/>
      <w:marRight w:val="0"/>
      <w:marTop w:val="0"/>
      <w:marBottom w:val="0"/>
      <w:divBdr>
        <w:top w:val="none" w:sz="0" w:space="0" w:color="auto"/>
        <w:left w:val="none" w:sz="0" w:space="0" w:color="auto"/>
        <w:bottom w:val="none" w:sz="0" w:space="0" w:color="auto"/>
        <w:right w:val="none" w:sz="0" w:space="0" w:color="auto"/>
      </w:divBdr>
    </w:div>
    <w:div w:id="2035573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517370FE252034DAF3C8EE25E86E84B" ma:contentTypeVersion="2" ma:contentTypeDescription="Create a new document." ma:contentTypeScope="" ma:versionID="60c13360b40fb697bb3fb385d6a19ad0">
  <xsd:schema xmlns:xsd="http://www.w3.org/2001/XMLSchema" xmlns:xs="http://www.w3.org/2001/XMLSchema" xmlns:p="http://schemas.microsoft.com/office/2006/metadata/properties" xmlns:ns2="508f4fb5-ab29-4df0-87b4-0144f09b413a" targetNamespace="http://schemas.microsoft.com/office/2006/metadata/properties" ma:root="true" ma:fieldsID="e57ff9bbdc83543b36442b7c0e6733bf"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51F2FA-5E58-4060-97AC-4281DB6FAF5B}">
  <ds:schemaRefs>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508f4fb5-ab29-4df0-87b4-0144f09b413a"/>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EB0F3A4-1CBB-403D-82CF-5E563251B14A}">
  <ds:schemaRefs>
    <ds:schemaRef ds:uri="http://schemas.microsoft.com/sharepoint/v3/contenttype/forms"/>
  </ds:schemaRefs>
</ds:datastoreItem>
</file>

<file path=customXml/itemProps3.xml><?xml version="1.0" encoding="utf-8"?>
<ds:datastoreItem xmlns:ds="http://schemas.openxmlformats.org/officeDocument/2006/customXml" ds:itemID="{3B93B2C2-7CE4-40E3-881C-048B806079CB}">
  <ds:schemaRefs>
    <ds:schemaRef ds:uri="http://schemas.openxmlformats.org/officeDocument/2006/bibliography"/>
  </ds:schemaRefs>
</ds:datastoreItem>
</file>

<file path=customXml/itemProps4.xml><?xml version="1.0" encoding="utf-8"?>
<ds:datastoreItem xmlns:ds="http://schemas.openxmlformats.org/officeDocument/2006/customXml" ds:itemID="{063A6D4B-72E4-4D81-B48B-ECCFCA1753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5</Pages>
  <Words>1630</Words>
  <Characters>9454</Characters>
  <Application>Microsoft Office Word</Application>
  <DocSecurity>0</DocSecurity>
  <Lines>78</Lines>
  <Paragraphs>22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Ojamaa-Muru</dc:creator>
  <cp:keywords/>
  <dc:description/>
  <cp:lastModifiedBy>Markus Ühtigi</cp:lastModifiedBy>
  <cp:revision>15</cp:revision>
  <cp:lastPrinted>2024-10-23T10:57:00Z</cp:lastPrinted>
  <dcterms:created xsi:type="dcterms:W3CDTF">2024-11-06T07:57:00Z</dcterms:created>
  <dcterms:modified xsi:type="dcterms:W3CDTF">2024-11-26T07:00:00Z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0x010100F517370FE252034DAF3C8EE25E86E84B</vt:lpwstr>
  </property>
</Properties>
</file>